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DAF88D" w14:textId="77777777" w:rsidR="00857962" w:rsidRPr="00371BEF" w:rsidRDefault="002528C7" w:rsidP="00870A1B">
      <w:pPr>
        <w:pStyle w:val="Title"/>
      </w:pPr>
      <w:bookmarkStart w:id="0" w:name="_Toc435700900"/>
      <w:bookmarkStart w:id="1" w:name="_GoBack"/>
      <w:bookmarkEnd w:id="1"/>
      <w:r>
        <w:rPr>
          <w:noProof/>
        </w:rPr>
        <w:pict w14:anchorId="0FE07A99">
          <v:shapetype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nJ5wAIAAM0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BxQr6rWsn0HJTrMgQhiAIDG7Wh2iEeZJhvWPLVUMo+6jgAeRhISAybgDiecRHNS5ZX1uoaJqJYwp&#10;g9G0zc00tLaD4psWgk1PUMg7eEQNd4I+JXZ4ejAzXF2H+WaH0vnZeZ2m8PI3AA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p1pyecACAADNBQAADgAAAAAAAAAAAAAAAAAuAgAAZHJzL2Uyb0RvYy54bWxQSwECLQAUAAYACAAA&#10;ACEA6dcC1N0AAAAJAQAADwAAAAAAAAAAAAAAAAAaBQAAZHJzL2Rvd25yZXYueG1sUEsFBgAAAAAE&#10;AAQA8wAAACQGAAAAAA==&#10;" filled="f" fillcolor="#0c9" stroked="f">
            <v:textbox style="layout-flow:vertical;mso-layout-flow-alt:bottom-to-top">
              <w:txbxContent>
                <w:p w14:paraId="089BEEAD" w14:textId="77777777" w:rsidR="0041569E" w:rsidRDefault="0041569E"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w:r>
      <w:r>
        <w:rPr>
          <w:noProof/>
        </w:rPr>
        <w:pict w14:anchorId="31CBF1C9">
          <v:line id="Line 116" o:spid="_x0000_s1031" style="position:absolute;left:0;text-align:left;flip:y;z-index:251659776;visibility:visible;mso-wrap-distance-left:3.17497mm;mso-wrap-distance-right:3.17497mm"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w:r>
      <w:r>
        <w:rPr>
          <w:noProof/>
        </w:rPr>
        <w:pict w14:anchorId="78077A51">
          <v:line id="Line 117" o:spid="_x0000_s1030" style="position:absolute;left:0;text-align:left;z-index:251660800;visibility:visible;mso-wrap-distance-left:3.17497mm;mso-wrap-distance-right:3.17497mm"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w:r>
      <w:r>
        <w:rPr>
          <w:noProof/>
        </w:rPr>
        <w:pict w14:anchorId="51EC6E82">
          <v:shape id="Text Box 115" o:spid="_x0000_s1027" type="#_x0000_t202" style="position:absolute;left:0;text-align:left;margin-left:-90.1pt;margin-top:122.15pt;width:224pt;height:37.1pt;rotation:-90;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5wfc7xAIAANQFAAAOAAAAAAAAAAAAAAAAAC4CAABkcnMvZTJvRG9jLnhtbFBLAQItABQABgAI&#10;AAAAIQBo0c8D2wAAAAcBAAAPAAAAAAAAAAAAAAAAAB4FAABkcnMvZG93bnJldi54bWxQSwUGAAAA&#10;AAQABADzAAAAJgYAAAAA&#10;" filled="f" fillcolor="#0c9" stroked="f">
            <v:textbox style="layout-flow:vertical;mso-layout-flow-alt:bottom-to-top">
              <w:txbxContent>
                <w:p w14:paraId="29B1610C" w14:textId="77777777" w:rsidR="0041569E" w:rsidRDefault="0041569E"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w:r>
      <w:r>
        <w:rPr>
          <w:noProof/>
        </w:rPr>
        <w:pict w14:anchorId="76585F71">
          <v:shape id="Text Box 118" o:spid="_x0000_s1028" type="#_x0000_t202" style="position:absolute;left:0;text-align:left;margin-left:67.35pt;margin-top:585.35pt;width:361.25pt;height:69.6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DybPYFvgIAAMIFAAAOAAAAAAAAAAAAAAAAAC4CAABkcnMvZTJvRG9jLnhtbFBLAQItABQABgAI&#10;AAAAIQChOP1k4QAAAA0BAAAPAAAAAAAAAAAAAAAAABgFAABkcnMvZG93bnJldi54bWxQSwUGAAAA&#10;AAQABADzAAAAJgYAAAAA&#10;" filled="f" fillcolor="#0c9" stroked="f">
            <v:textbox>
              <w:txbxContent>
                <w:p w14:paraId="289A137B" w14:textId="77777777" w:rsidR="0041569E" w:rsidRPr="00460028" w:rsidRDefault="0041569E"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14:paraId="39EA2748" w14:textId="77777777" w:rsidR="0041569E" w:rsidRDefault="0041569E"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14:paraId="66F1C793" w14:textId="77777777" w:rsidR="0041569E" w:rsidRDefault="0041569E"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14:paraId="64824B1C" w14:textId="77777777" w:rsidR="0041569E" w:rsidRDefault="0041569E" w:rsidP="00B534F2">
                  <w:pPr>
                    <w:autoSpaceDE w:val="0"/>
                    <w:autoSpaceDN w:val="0"/>
                    <w:adjustRightInd w:val="0"/>
                    <w:jc w:val="center"/>
                    <w:rPr>
                      <w:color w:val="000000"/>
                      <w:sz w:val="18"/>
                      <w:szCs w:val="18"/>
                      <w:lang w:val="fr-FR"/>
                    </w:rPr>
                  </w:pPr>
                  <w:proofErr w:type="gramStart"/>
                  <w:r>
                    <w:rPr>
                      <w:color w:val="000000"/>
                      <w:sz w:val="20"/>
                      <w:szCs w:val="18"/>
                    </w:rPr>
                    <w:t>e-mail</w:t>
                  </w:r>
                  <w:proofErr w:type="gramEnd"/>
                  <w:r>
                    <w:rPr>
                      <w:color w:val="000000"/>
                      <w:sz w:val="20"/>
                      <w:szCs w:val="18"/>
                    </w:rPr>
                    <w:t xml:space="preserve">:  </w:t>
                  </w:r>
                  <w:hyperlink r:id="rId8"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9" w:history="1">
                    <w:r w:rsidRPr="00126198">
                      <w:rPr>
                        <w:rStyle w:val="Hyperlink"/>
                        <w:sz w:val="20"/>
                        <w:szCs w:val="18"/>
                      </w:rPr>
                      <w:t>www.iala-aism.org</w:t>
                    </w:r>
                  </w:hyperlink>
                </w:p>
              </w:txbxContent>
            </v:textbox>
          </v:shape>
        </w:pict>
      </w:r>
      <w:r w:rsidR="002D6AE7">
        <w:rPr>
          <w:noProof/>
          <w:lang w:val="en-IE" w:eastAsia="en-IE"/>
        </w:rPr>
        <w:drawing>
          <wp:anchor distT="0" distB="0" distL="114300" distR="114300" simplePos="0" relativeHeight="251655680" behindDoc="0" locked="0" layoutInCell="1" allowOverlap="1" wp14:anchorId="375279AC" wp14:editId="72128CA1">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anchor>
        </w:drawing>
      </w:r>
      <w:r>
        <w:rPr>
          <w:noProof/>
        </w:rPr>
        <w:pict w14:anchorId="4CA9F1D3">
          <v:shape id="Text Box 111" o:spid="_x0000_s1029" type="#_x0000_t202" style="position:absolute;left:0;text-align:left;margin-left:84pt;margin-top:39.1pt;width:4in;height:258.85pt;z-index:2516546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14:paraId="0C477A83" w14:textId="77777777" w:rsidR="0041569E" w:rsidRPr="007C3645" w:rsidRDefault="0041569E" w:rsidP="00460028">
                  <w:pPr>
                    <w:autoSpaceDE w:val="0"/>
                    <w:autoSpaceDN w:val="0"/>
                    <w:adjustRightInd w:val="0"/>
                    <w:jc w:val="center"/>
                    <w:rPr>
                      <w:b/>
                      <w:bCs/>
                      <w:color w:val="000000"/>
                      <w:sz w:val="36"/>
                      <w:szCs w:val="36"/>
                    </w:rPr>
                  </w:pPr>
                  <w:r>
                    <w:rPr>
                      <w:b/>
                      <w:bCs/>
                      <w:color w:val="000000"/>
                      <w:sz w:val="36"/>
                      <w:szCs w:val="36"/>
                    </w:rPr>
                    <w:t>IALA Guideline No</w:t>
                  </w:r>
                  <w:r w:rsidRPr="007C3645">
                    <w:rPr>
                      <w:b/>
                      <w:bCs/>
                      <w:color w:val="000000"/>
                      <w:sz w:val="36"/>
                      <w:szCs w:val="36"/>
                    </w:rPr>
                    <w:t>. ####</w:t>
                  </w:r>
                </w:p>
                <w:p w14:paraId="2D339C6D" w14:textId="77777777" w:rsidR="0041569E" w:rsidRPr="007C3645" w:rsidRDefault="0041569E" w:rsidP="00460028">
                  <w:pPr>
                    <w:autoSpaceDE w:val="0"/>
                    <w:autoSpaceDN w:val="0"/>
                    <w:adjustRightInd w:val="0"/>
                    <w:jc w:val="center"/>
                    <w:rPr>
                      <w:b/>
                      <w:bCs/>
                      <w:color w:val="000000"/>
                      <w:sz w:val="36"/>
                      <w:szCs w:val="36"/>
                    </w:rPr>
                  </w:pPr>
                </w:p>
                <w:p w14:paraId="3004DB37" w14:textId="77777777" w:rsidR="0041569E" w:rsidRPr="007C3645" w:rsidRDefault="0041569E" w:rsidP="00460028">
                  <w:pPr>
                    <w:autoSpaceDE w:val="0"/>
                    <w:autoSpaceDN w:val="0"/>
                    <w:adjustRightInd w:val="0"/>
                    <w:jc w:val="center"/>
                    <w:rPr>
                      <w:b/>
                      <w:bCs/>
                      <w:color w:val="000000"/>
                      <w:sz w:val="36"/>
                      <w:szCs w:val="36"/>
                    </w:rPr>
                  </w:pPr>
                  <w:r w:rsidRPr="007C3645">
                    <w:rPr>
                      <w:b/>
                      <w:bCs/>
                      <w:color w:val="000000"/>
                      <w:sz w:val="36"/>
                      <w:szCs w:val="36"/>
                    </w:rPr>
                    <w:t>On</w:t>
                  </w:r>
                </w:p>
                <w:p w14:paraId="455A89BF" w14:textId="77777777" w:rsidR="0041569E" w:rsidRPr="007C3645" w:rsidRDefault="0041569E" w:rsidP="00460028">
                  <w:pPr>
                    <w:autoSpaceDE w:val="0"/>
                    <w:autoSpaceDN w:val="0"/>
                    <w:adjustRightInd w:val="0"/>
                    <w:jc w:val="center"/>
                    <w:rPr>
                      <w:b/>
                      <w:bCs/>
                      <w:color w:val="000000"/>
                      <w:sz w:val="36"/>
                      <w:szCs w:val="36"/>
                    </w:rPr>
                  </w:pPr>
                </w:p>
                <w:p w14:paraId="3D634A24" w14:textId="77777777" w:rsidR="0041569E" w:rsidRPr="007C3645" w:rsidRDefault="0041569E" w:rsidP="00460028">
                  <w:pPr>
                    <w:autoSpaceDE w:val="0"/>
                    <w:autoSpaceDN w:val="0"/>
                    <w:adjustRightInd w:val="0"/>
                    <w:jc w:val="center"/>
                    <w:rPr>
                      <w:b/>
                      <w:bCs/>
                      <w:color w:val="000000"/>
                      <w:sz w:val="36"/>
                      <w:szCs w:val="36"/>
                    </w:rPr>
                  </w:pPr>
                  <w:r w:rsidRPr="007C3645">
                    <w:rPr>
                      <w:b/>
                      <w:bCs/>
                      <w:color w:val="000000"/>
                      <w:sz w:val="36"/>
                      <w:szCs w:val="36"/>
                    </w:rPr>
                    <w:t>Selection of Rhythmic Characters of Lights on Aids to Navigation</w:t>
                  </w:r>
                </w:p>
                <w:p w14:paraId="2520142E" w14:textId="77777777" w:rsidR="0041569E" w:rsidRPr="007C3645" w:rsidRDefault="0041569E" w:rsidP="00460028">
                  <w:pPr>
                    <w:autoSpaceDE w:val="0"/>
                    <w:autoSpaceDN w:val="0"/>
                    <w:adjustRightInd w:val="0"/>
                    <w:jc w:val="center"/>
                    <w:rPr>
                      <w:b/>
                      <w:bCs/>
                      <w:color w:val="000000"/>
                      <w:sz w:val="36"/>
                      <w:szCs w:val="36"/>
                    </w:rPr>
                  </w:pPr>
                </w:p>
                <w:p w14:paraId="5AB2FF07" w14:textId="77777777" w:rsidR="0041569E" w:rsidRPr="007C3645" w:rsidRDefault="0041569E" w:rsidP="00460028">
                  <w:pPr>
                    <w:autoSpaceDE w:val="0"/>
                    <w:autoSpaceDN w:val="0"/>
                    <w:adjustRightInd w:val="0"/>
                    <w:jc w:val="center"/>
                    <w:rPr>
                      <w:b/>
                      <w:bCs/>
                      <w:color w:val="000000"/>
                      <w:sz w:val="36"/>
                      <w:szCs w:val="36"/>
                    </w:rPr>
                  </w:pPr>
                  <w:r w:rsidRPr="007C3645">
                    <w:rPr>
                      <w:b/>
                      <w:bCs/>
                      <w:color w:val="000000"/>
                      <w:sz w:val="36"/>
                      <w:szCs w:val="36"/>
                    </w:rPr>
                    <w:t>Edition 1 Draft</w:t>
                  </w:r>
                </w:p>
                <w:p w14:paraId="1FEE92FA" w14:textId="77777777" w:rsidR="0041569E" w:rsidRPr="00380C7B" w:rsidRDefault="0041569E" w:rsidP="00460028">
                  <w:pPr>
                    <w:autoSpaceDE w:val="0"/>
                    <w:autoSpaceDN w:val="0"/>
                    <w:adjustRightInd w:val="0"/>
                    <w:jc w:val="center"/>
                    <w:rPr>
                      <w:b/>
                      <w:bCs/>
                      <w:color w:val="000000"/>
                      <w:sz w:val="36"/>
                      <w:szCs w:val="36"/>
                      <w:highlight w:val="yellow"/>
                    </w:rPr>
                  </w:pPr>
                </w:p>
                <w:p w14:paraId="1E8935B9" w14:textId="77777777" w:rsidR="0041569E" w:rsidRDefault="0041569E" w:rsidP="00460028">
                  <w:pPr>
                    <w:autoSpaceDE w:val="0"/>
                    <w:autoSpaceDN w:val="0"/>
                    <w:adjustRightInd w:val="0"/>
                    <w:jc w:val="center"/>
                    <w:rPr>
                      <w:b/>
                      <w:bCs/>
                      <w:color w:val="000000"/>
                      <w:sz w:val="36"/>
                      <w:szCs w:val="36"/>
                      <w:highlight w:val="yellow"/>
                    </w:rPr>
                  </w:pPr>
                  <w:r>
                    <w:rPr>
                      <w:b/>
                      <w:bCs/>
                      <w:color w:val="000000"/>
                      <w:sz w:val="36"/>
                      <w:szCs w:val="36"/>
                      <w:highlight w:val="yellow"/>
                    </w:rPr>
                    <w:t>November 2015</w:t>
                  </w:r>
                </w:p>
                <w:p w14:paraId="10DEB6D4" w14:textId="77777777" w:rsidR="0041569E" w:rsidRPr="00380C7B" w:rsidRDefault="0041569E" w:rsidP="00460028">
                  <w:pPr>
                    <w:autoSpaceDE w:val="0"/>
                    <w:autoSpaceDN w:val="0"/>
                    <w:adjustRightInd w:val="0"/>
                    <w:jc w:val="center"/>
                    <w:rPr>
                      <w:b/>
                      <w:bCs/>
                      <w:color w:val="000000"/>
                      <w:sz w:val="36"/>
                      <w:szCs w:val="36"/>
                      <w:highlight w:val="yellow"/>
                    </w:rPr>
                  </w:pPr>
                  <w:r>
                    <w:rPr>
                      <w:b/>
                      <w:bCs/>
                      <w:color w:val="000000"/>
                      <w:sz w:val="36"/>
                      <w:szCs w:val="36"/>
                      <w:highlight w:val="yellow"/>
                    </w:rPr>
                    <w:t>(ENG3 WG1 working document)</w:t>
                  </w:r>
                </w:p>
              </w:txbxContent>
            </v:textbox>
          </v:shape>
        </w:pict>
      </w:r>
      <w:r w:rsidR="00460028" w:rsidRPr="00371BEF">
        <w:br w:type="page"/>
      </w:r>
      <w:r w:rsidR="009A2C02" w:rsidRPr="00371BEF">
        <w:lastRenderedPageBreak/>
        <w:t>Document Revisions</w:t>
      </w:r>
      <w:bookmarkEnd w:id="0"/>
    </w:p>
    <w:p w14:paraId="0C7DF4A5" w14:textId="77777777"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14:paraId="73D7BEF2" w14:textId="77777777">
        <w:tc>
          <w:tcPr>
            <w:tcW w:w="1908" w:type="dxa"/>
          </w:tcPr>
          <w:p w14:paraId="571F12FD" w14:textId="77777777" w:rsidR="00857962" w:rsidRPr="00371BEF" w:rsidRDefault="00857962" w:rsidP="00A163D8">
            <w:pPr>
              <w:spacing w:before="60" w:after="60"/>
              <w:jc w:val="center"/>
              <w:rPr>
                <w:b/>
                <w:bCs/>
              </w:rPr>
            </w:pPr>
            <w:r w:rsidRPr="00371BEF">
              <w:rPr>
                <w:b/>
                <w:bCs/>
              </w:rPr>
              <w:t>Date</w:t>
            </w:r>
          </w:p>
        </w:tc>
        <w:tc>
          <w:tcPr>
            <w:tcW w:w="3360" w:type="dxa"/>
          </w:tcPr>
          <w:p w14:paraId="5E2864D3" w14:textId="77777777" w:rsidR="00857962" w:rsidRPr="00371BEF" w:rsidRDefault="00857962" w:rsidP="00A163D8">
            <w:pPr>
              <w:spacing w:before="60" w:after="60"/>
              <w:jc w:val="center"/>
              <w:rPr>
                <w:b/>
                <w:bCs/>
              </w:rPr>
            </w:pPr>
            <w:r w:rsidRPr="00371BEF">
              <w:rPr>
                <w:b/>
                <w:bCs/>
              </w:rPr>
              <w:t>Page / Section Revised</w:t>
            </w:r>
          </w:p>
        </w:tc>
        <w:tc>
          <w:tcPr>
            <w:tcW w:w="4161" w:type="dxa"/>
          </w:tcPr>
          <w:p w14:paraId="4EB0E897" w14:textId="77777777" w:rsidR="00857962" w:rsidRPr="00371BEF" w:rsidRDefault="00857962" w:rsidP="00A163D8">
            <w:pPr>
              <w:spacing w:before="60" w:after="60"/>
              <w:jc w:val="center"/>
              <w:rPr>
                <w:b/>
                <w:bCs/>
              </w:rPr>
            </w:pPr>
            <w:r w:rsidRPr="00371BEF">
              <w:rPr>
                <w:b/>
                <w:bCs/>
              </w:rPr>
              <w:t>Requirement for Revision</w:t>
            </w:r>
          </w:p>
        </w:tc>
      </w:tr>
      <w:tr w:rsidR="00857962" w:rsidRPr="00371BEF" w14:paraId="16A5CF92" w14:textId="77777777" w:rsidTr="00B534F2">
        <w:trPr>
          <w:trHeight w:val="851"/>
        </w:trPr>
        <w:tc>
          <w:tcPr>
            <w:tcW w:w="1908" w:type="dxa"/>
            <w:vAlign w:val="center"/>
          </w:tcPr>
          <w:p w14:paraId="36C53ECE" w14:textId="77777777" w:rsidR="00857962" w:rsidRPr="00371BEF" w:rsidRDefault="003163A8" w:rsidP="00A163D8">
            <w:pPr>
              <w:spacing w:before="60" w:after="60"/>
              <w:rPr>
                <w:highlight w:val="yellow"/>
              </w:rPr>
            </w:pPr>
            <w:r>
              <w:rPr>
                <w:highlight w:val="yellow"/>
              </w:rPr>
              <w:t>2015-05-19</w:t>
            </w:r>
          </w:p>
        </w:tc>
        <w:tc>
          <w:tcPr>
            <w:tcW w:w="3360" w:type="dxa"/>
            <w:vAlign w:val="center"/>
          </w:tcPr>
          <w:p w14:paraId="48072619" w14:textId="77777777" w:rsidR="00857962" w:rsidRPr="00371BEF" w:rsidRDefault="003163A8" w:rsidP="00A163D8">
            <w:pPr>
              <w:spacing w:before="60" w:after="60"/>
              <w:rPr>
                <w:highlight w:val="yellow"/>
              </w:rPr>
            </w:pPr>
            <w:r>
              <w:rPr>
                <w:highlight w:val="yellow"/>
              </w:rPr>
              <w:t xml:space="preserve">New draft Guideline initiated at ENG2 WG1 </w:t>
            </w:r>
            <w:r w:rsidR="00AF375A">
              <w:rPr>
                <w:highlight w:val="yellow"/>
              </w:rPr>
              <w:t xml:space="preserve">by </w:t>
            </w:r>
            <w:r>
              <w:rPr>
                <w:highlight w:val="yellow"/>
              </w:rPr>
              <w:t>task group 1.1.2</w:t>
            </w:r>
          </w:p>
        </w:tc>
        <w:tc>
          <w:tcPr>
            <w:tcW w:w="4161" w:type="dxa"/>
            <w:vAlign w:val="center"/>
          </w:tcPr>
          <w:p w14:paraId="554D6EF0" w14:textId="77777777" w:rsidR="00857962" w:rsidRPr="00371BEF" w:rsidRDefault="00857962" w:rsidP="00A163D8">
            <w:pPr>
              <w:spacing w:before="60" w:after="60"/>
            </w:pPr>
          </w:p>
        </w:tc>
      </w:tr>
      <w:tr w:rsidR="00857962" w:rsidRPr="00371BEF" w14:paraId="50C26459" w14:textId="77777777" w:rsidTr="00B534F2">
        <w:trPr>
          <w:trHeight w:val="851"/>
        </w:trPr>
        <w:tc>
          <w:tcPr>
            <w:tcW w:w="1908" w:type="dxa"/>
            <w:vAlign w:val="center"/>
          </w:tcPr>
          <w:p w14:paraId="7218DA78" w14:textId="77777777" w:rsidR="00857962" w:rsidRPr="00371BEF" w:rsidRDefault="00DA3BCD" w:rsidP="00A163D8">
            <w:pPr>
              <w:spacing w:before="60" w:after="60"/>
            </w:pPr>
            <w:r>
              <w:t>2015-11-19</w:t>
            </w:r>
          </w:p>
        </w:tc>
        <w:tc>
          <w:tcPr>
            <w:tcW w:w="3360" w:type="dxa"/>
            <w:vAlign w:val="center"/>
          </w:tcPr>
          <w:p w14:paraId="3E8223E8" w14:textId="77777777" w:rsidR="00857962" w:rsidRPr="00371BEF" w:rsidRDefault="00F15C1B" w:rsidP="00A163D8">
            <w:pPr>
              <w:spacing w:before="60" w:after="60"/>
            </w:pPr>
            <w:r>
              <w:t xml:space="preserve">Working document at WG1 </w:t>
            </w:r>
          </w:p>
        </w:tc>
        <w:tc>
          <w:tcPr>
            <w:tcW w:w="4161" w:type="dxa"/>
            <w:vAlign w:val="center"/>
          </w:tcPr>
          <w:p w14:paraId="21A84DEE" w14:textId="77777777" w:rsidR="00857962" w:rsidRPr="00371BEF" w:rsidRDefault="00857962" w:rsidP="00A163D8">
            <w:pPr>
              <w:spacing w:before="60" w:after="60"/>
            </w:pPr>
          </w:p>
        </w:tc>
      </w:tr>
      <w:tr w:rsidR="00857962" w:rsidRPr="00371BEF" w14:paraId="386E6FB0" w14:textId="77777777" w:rsidTr="00B534F2">
        <w:trPr>
          <w:trHeight w:val="851"/>
        </w:trPr>
        <w:tc>
          <w:tcPr>
            <w:tcW w:w="1908" w:type="dxa"/>
            <w:vAlign w:val="center"/>
          </w:tcPr>
          <w:p w14:paraId="4C908FB6" w14:textId="77777777" w:rsidR="00857962" w:rsidRPr="00371BEF" w:rsidRDefault="00857962" w:rsidP="00A163D8">
            <w:pPr>
              <w:spacing w:before="60" w:after="60"/>
            </w:pPr>
          </w:p>
        </w:tc>
        <w:tc>
          <w:tcPr>
            <w:tcW w:w="3360" w:type="dxa"/>
            <w:vAlign w:val="center"/>
          </w:tcPr>
          <w:p w14:paraId="60E609BD" w14:textId="77777777" w:rsidR="00857962" w:rsidRPr="00371BEF" w:rsidRDefault="00857962" w:rsidP="00A163D8">
            <w:pPr>
              <w:spacing w:before="60" w:after="60"/>
            </w:pPr>
          </w:p>
        </w:tc>
        <w:tc>
          <w:tcPr>
            <w:tcW w:w="4161" w:type="dxa"/>
            <w:vAlign w:val="center"/>
          </w:tcPr>
          <w:p w14:paraId="74108294" w14:textId="77777777" w:rsidR="00857962" w:rsidRPr="00371BEF" w:rsidRDefault="00857962" w:rsidP="00A163D8">
            <w:pPr>
              <w:spacing w:before="60" w:after="60"/>
            </w:pPr>
          </w:p>
        </w:tc>
      </w:tr>
      <w:tr w:rsidR="00857962" w:rsidRPr="00371BEF" w14:paraId="0AA0FF66" w14:textId="77777777" w:rsidTr="00B534F2">
        <w:trPr>
          <w:trHeight w:val="851"/>
        </w:trPr>
        <w:tc>
          <w:tcPr>
            <w:tcW w:w="1908" w:type="dxa"/>
            <w:vAlign w:val="center"/>
          </w:tcPr>
          <w:p w14:paraId="7FBF7997" w14:textId="77777777" w:rsidR="00857962" w:rsidRPr="00371BEF" w:rsidRDefault="00857962" w:rsidP="00A163D8">
            <w:pPr>
              <w:spacing w:before="60" w:after="60"/>
            </w:pPr>
          </w:p>
        </w:tc>
        <w:tc>
          <w:tcPr>
            <w:tcW w:w="3360" w:type="dxa"/>
            <w:vAlign w:val="center"/>
          </w:tcPr>
          <w:p w14:paraId="6FA8A112" w14:textId="77777777" w:rsidR="00857962" w:rsidRPr="00371BEF" w:rsidRDefault="00857962" w:rsidP="00A163D8">
            <w:pPr>
              <w:spacing w:before="60" w:after="60"/>
            </w:pPr>
          </w:p>
        </w:tc>
        <w:tc>
          <w:tcPr>
            <w:tcW w:w="4161" w:type="dxa"/>
            <w:vAlign w:val="center"/>
          </w:tcPr>
          <w:p w14:paraId="33381C43" w14:textId="77777777" w:rsidR="00857962" w:rsidRPr="00371BEF" w:rsidRDefault="00857962" w:rsidP="00A163D8">
            <w:pPr>
              <w:spacing w:before="60" w:after="60"/>
            </w:pPr>
          </w:p>
        </w:tc>
      </w:tr>
      <w:tr w:rsidR="00857962" w:rsidRPr="00371BEF" w14:paraId="3B589399" w14:textId="77777777" w:rsidTr="00B534F2">
        <w:trPr>
          <w:trHeight w:val="851"/>
        </w:trPr>
        <w:tc>
          <w:tcPr>
            <w:tcW w:w="1908" w:type="dxa"/>
            <w:vAlign w:val="center"/>
          </w:tcPr>
          <w:p w14:paraId="5D72A35A" w14:textId="77777777" w:rsidR="00857962" w:rsidRPr="00371BEF" w:rsidRDefault="00857962" w:rsidP="00A163D8">
            <w:pPr>
              <w:spacing w:before="60" w:after="60"/>
            </w:pPr>
          </w:p>
        </w:tc>
        <w:tc>
          <w:tcPr>
            <w:tcW w:w="3360" w:type="dxa"/>
            <w:vAlign w:val="center"/>
          </w:tcPr>
          <w:p w14:paraId="11F18F7C" w14:textId="77777777" w:rsidR="00857962" w:rsidRPr="00371BEF" w:rsidRDefault="00857962" w:rsidP="00A163D8">
            <w:pPr>
              <w:spacing w:before="60" w:after="60"/>
            </w:pPr>
          </w:p>
        </w:tc>
        <w:tc>
          <w:tcPr>
            <w:tcW w:w="4161" w:type="dxa"/>
            <w:vAlign w:val="center"/>
          </w:tcPr>
          <w:p w14:paraId="7B1A4F13" w14:textId="77777777" w:rsidR="00857962" w:rsidRPr="00371BEF" w:rsidRDefault="00857962" w:rsidP="00A163D8">
            <w:pPr>
              <w:spacing w:before="60" w:after="60"/>
            </w:pPr>
          </w:p>
        </w:tc>
      </w:tr>
      <w:tr w:rsidR="00857962" w:rsidRPr="00371BEF" w14:paraId="66FDFEEA" w14:textId="77777777" w:rsidTr="00B534F2">
        <w:trPr>
          <w:trHeight w:val="851"/>
        </w:trPr>
        <w:tc>
          <w:tcPr>
            <w:tcW w:w="1908" w:type="dxa"/>
            <w:vAlign w:val="center"/>
          </w:tcPr>
          <w:p w14:paraId="50232C9F" w14:textId="77777777" w:rsidR="00857962" w:rsidRPr="00371BEF" w:rsidRDefault="00857962" w:rsidP="00A163D8">
            <w:pPr>
              <w:spacing w:before="60" w:after="60"/>
            </w:pPr>
          </w:p>
        </w:tc>
        <w:tc>
          <w:tcPr>
            <w:tcW w:w="3360" w:type="dxa"/>
            <w:vAlign w:val="center"/>
          </w:tcPr>
          <w:p w14:paraId="7073BA02" w14:textId="77777777" w:rsidR="00857962" w:rsidRPr="00371BEF" w:rsidRDefault="00857962" w:rsidP="00A163D8">
            <w:pPr>
              <w:spacing w:before="60" w:after="60"/>
            </w:pPr>
          </w:p>
        </w:tc>
        <w:tc>
          <w:tcPr>
            <w:tcW w:w="4161" w:type="dxa"/>
            <w:vAlign w:val="center"/>
          </w:tcPr>
          <w:p w14:paraId="22B3CE4C" w14:textId="77777777" w:rsidR="00857962" w:rsidRPr="00371BEF" w:rsidRDefault="00857962" w:rsidP="00A163D8">
            <w:pPr>
              <w:spacing w:before="60" w:after="60"/>
            </w:pPr>
          </w:p>
        </w:tc>
      </w:tr>
    </w:tbl>
    <w:p w14:paraId="392957E3" w14:textId="77777777" w:rsidR="00460028" w:rsidRPr="00371BEF" w:rsidRDefault="00857962" w:rsidP="00371BEF">
      <w:pPr>
        <w:pStyle w:val="Title"/>
      </w:pPr>
      <w:r w:rsidRPr="00371BEF">
        <w:br w:type="page"/>
      </w:r>
      <w:bookmarkStart w:id="2" w:name="_Toc435700901"/>
      <w:r w:rsidR="00371BEF" w:rsidRPr="00371BEF">
        <w:lastRenderedPageBreak/>
        <w:t>Table of Contents</w:t>
      </w:r>
      <w:bookmarkEnd w:id="2"/>
    </w:p>
    <w:sdt>
      <w:sdtPr>
        <w:rPr>
          <w:rFonts w:ascii="Arial" w:eastAsia="Times New Roman" w:hAnsi="Arial" w:cs="Arial"/>
          <w:b w:val="0"/>
          <w:bCs w:val="0"/>
          <w:color w:val="auto"/>
          <w:sz w:val="22"/>
          <w:szCs w:val="22"/>
          <w:lang w:val="en-GB" w:eastAsia="en-GB"/>
        </w:rPr>
        <w:id w:val="-197009302"/>
        <w:docPartObj>
          <w:docPartGallery w:val="Table of Contents"/>
          <w:docPartUnique/>
        </w:docPartObj>
      </w:sdtPr>
      <w:sdtEndPr>
        <w:rPr>
          <w:noProof/>
        </w:rPr>
      </w:sdtEndPr>
      <w:sdtContent>
        <w:p w14:paraId="021D6321" w14:textId="77777777" w:rsidR="00D04F43" w:rsidRDefault="00D04F43">
          <w:pPr>
            <w:pStyle w:val="TOCHeading"/>
          </w:pPr>
        </w:p>
        <w:p w14:paraId="3C709D4A" w14:textId="77777777" w:rsidR="00BB631D" w:rsidRDefault="00EB4543">
          <w:pPr>
            <w:pStyle w:val="TOC1"/>
            <w:rPr>
              <w:rFonts w:asciiTheme="minorHAnsi" w:eastAsiaTheme="minorEastAsia" w:hAnsiTheme="minorHAnsi" w:cstheme="minorBidi"/>
              <w:b w:val="0"/>
              <w:bCs w:val="0"/>
              <w:caps w:val="0"/>
              <w:noProof/>
              <w:lang w:val="et-EE" w:eastAsia="et-EE"/>
            </w:rPr>
          </w:pPr>
          <w:r>
            <w:fldChar w:fldCharType="begin"/>
          </w:r>
          <w:r w:rsidR="00D04F43">
            <w:instrText xml:space="preserve"> TOC \o "1-3" \h \z \u </w:instrText>
          </w:r>
          <w:r>
            <w:fldChar w:fldCharType="separate"/>
          </w:r>
          <w:hyperlink w:anchor="_Toc435700900" w:history="1">
            <w:r w:rsidR="00BB631D" w:rsidRPr="00BE233E">
              <w:rPr>
                <w:rStyle w:val="Hyperlink"/>
                <w:noProof/>
              </w:rPr>
              <w:t>Document Revisions</w:t>
            </w:r>
            <w:r w:rsidR="00BB631D">
              <w:rPr>
                <w:noProof/>
                <w:webHidden/>
              </w:rPr>
              <w:tab/>
            </w:r>
            <w:r>
              <w:rPr>
                <w:noProof/>
                <w:webHidden/>
              </w:rPr>
              <w:fldChar w:fldCharType="begin"/>
            </w:r>
            <w:r w:rsidR="00BB631D">
              <w:rPr>
                <w:noProof/>
                <w:webHidden/>
              </w:rPr>
              <w:instrText xml:space="preserve"> PAGEREF _Toc435700900 \h </w:instrText>
            </w:r>
            <w:r>
              <w:rPr>
                <w:noProof/>
                <w:webHidden/>
              </w:rPr>
            </w:r>
            <w:r>
              <w:rPr>
                <w:noProof/>
                <w:webHidden/>
              </w:rPr>
              <w:fldChar w:fldCharType="separate"/>
            </w:r>
            <w:r w:rsidR="00BB631D">
              <w:rPr>
                <w:noProof/>
                <w:webHidden/>
              </w:rPr>
              <w:t>1</w:t>
            </w:r>
            <w:r>
              <w:rPr>
                <w:noProof/>
                <w:webHidden/>
              </w:rPr>
              <w:fldChar w:fldCharType="end"/>
            </w:r>
          </w:hyperlink>
        </w:p>
        <w:p w14:paraId="474EF17B" w14:textId="77777777" w:rsidR="00BB631D" w:rsidRDefault="002528C7">
          <w:pPr>
            <w:pStyle w:val="TOC1"/>
            <w:rPr>
              <w:rFonts w:asciiTheme="minorHAnsi" w:eastAsiaTheme="minorEastAsia" w:hAnsiTheme="minorHAnsi" w:cstheme="minorBidi"/>
              <w:b w:val="0"/>
              <w:bCs w:val="0"/>
              <w:caps w:val="0"/>
              <w:noProof/>
              <w:lang w:val="et-EE" w:eastAsia="et-EE"/>
            </w:rPr>
          </w:pPr>
          <w:hyperlink w:anchor="_Toc435700901" w:history="1">
            <w:r w:rsidR="00BB631D" w:rsidRPr="00BE233E">
              <w:rPr>
                <w:rStyle w:val="Hyperlink"/>
                <w:noProof/>
              </w:rPr>
              <w:t>Table of Contents</w:t>
            </w:r>
            <w:r w:rsidR="00BB631D">
              <w:rPr>
                <w:noProof/>
                <w:webHidden/>
              </w:rPr>
              <w:tab/>
            </w:r>
            <w:r w:rsidR="00EB4543">
              <w:rPr>
                <w:noProof/>
                <w:webHidden/>
              </w:rPr>
              <w:fldChar w:fldCharType="begin"/>
            </w:r>
            <w:r w:rsidR="00BB631D">
              <w:rPr>
                <w:noProof/>
                <w:webHidden/>
              </w:rPr>
              <w:instrText xml:space="preserve"> PAGEREF _Toc435700901 \h </w:instrText>
            </w:r>
            <w:r w:rsidR="00EB4543">
              <w:rPr>
                <w:noProof/>
                <w:webHidden/>
              </w:rPr>
            </w:r>
            <w:r w:rsidR="00EB4543">
              <w:rPr>
                <w:noProof/>
                <w:webHidden/>
              </w:rPr>
              <w:fldChar w:fldCharType="separate"/>
            </w:r>
            <w:r w:rsidR="00BB631D">
              <w:rPr>
                <w:noProof/>
                <w:webHidden/>
              </w:rPr>
              <w:t>3</w:t>
            </w:r>
            <w:r w:rsidR="00EB4543">
              <w:rPr>
                <w:noProof/>
                <w:webHidden/>
              </w:rPr>
              <w:fldChar w:fldCharType="end"/>
            </w:r>
          </w:hyperlink>
        </w:p>
        <w:p w14:paraId="3A92E51C" w14:textId="77777777" w:rsidR="00BB631D" w:rsidRDefault="002528C7">
          <w:pPr>
            <w:pStyle w:val="TOC1"/>
            <w:rPr>
              <w:rFonts w:asciiTheme="minorHAnsi" w:eastAsiaTheme="minorEastAsia" w:hAnsiTheme="minorHAnsi" w:cstheme="minorBidi"/>
              <w:b w:val="0"/>
              <w:bCs w:val="0"/>
              <w:caps w:val="0"/>
              <w:noProof/>
              <w:lang w:val="et-EE" w:eastAsia="et-EE"/>
            </w:rPr>
          </w:pPr>
          <w:hyperlink w:anchor="_Toc435700902" w:history="1">
            <w:r w:rsidR="00BB631D" w:rsidRPr="00BE233E">
              <w:rPr>
                <w:rStyle w:val="Hyperlink"/>
                <w:noProof/>
              </w:rPr>
              <w:t>Index of Figures</w:t>
            </w:r>
            <w:r w:rsidR="00BB631D">
              <w:rPr>
                <w:noProof/>
                <w:webHidden/>
              </w:rPr>
              <w:tab/>
            </w:r>
            <w:r w:rsidR="00EB4543">
              <w:rPr>
                <w:noProof/>
                <w:webHidden/>
              </w:rPr>
              <w:fldChar w:fldCharType="begin"/>
            </w:r>
            <w:r w:rsidR="00BB631D">
              <w:rPr>
                <w:noProof/>
                <w:webHidden/>
              </w:rPr>
              <w:instrText xml:space="preserve"> PAGEREF _Toc435700902 \h </w:instrText>
            </w:r>
            <w:r w:rsidR="00EB4543">
              <w:rPr>
                <w:noProof/>
                <w:webHidden/>
              </w:rPr>
            </w:r>
            <w:r w:rsidR="00EB4543">
              <w:rPr>
                <w:noProof/>
                <w:webHidden/>
              </w:rPr>
              <w:fldChar w:fldCharType="separate"/>
            </w:r>
            <w:r w:rsidR="00BB631D">
              <w:rPr>
                <w:noProof/>
                <w:webHidden/>
              </w:rPr>
              <w:t>3</w:t>
            </w:r>
            <w:r w:rsidR="00EB4543">
              <w:rPr>
                <w:noProof/>
                <w:webHidden/>
              </w:rPr>
              <w:fldChar w:fldCharType="end"/>
            </w:r>
          </w:hyperlink>
        </w:p>
        <w:p w14:paraId="306C2C74" w14:textId="77777777" w:rsidR="00BB631D" w:rsidRDefault="002528C7">
          <w:pPr>
            <w:pStyle w:val="TOC1"/>
            <w:rPr>
              <w:rFonts w:asciiTheme="minorHAnsi" w:eastAsiaTheme="minorEastAsia" w:hAnsiTheme="minorHAnsi" w:cstheme="minorBidi"/>
              <w:b w:val="0"/>
              <w:bCs w:val="0"/>
              <w:caps w:val="0"/>
              <w:noProof/>
              <w:lang w:val="et-EE" w:eastAsia="et-EE"/>
            </w:rPr>
          </w:pPr>
          <w:hyperlink w:anchor="_Toc435700903" w:history="1">
            <w:r w:rsidR="00BB631D" w:rsidRPr="00BE233E">
              <w:rPr>
                <w:rStyle w:val="Hyperlink"/>
                <w:noProof/>
              </w:rPr>
              <w:t>Selection of Rhythmic Characters of Lights on Aids to Navigation</w:t>
            </w:r>
            <w:r w:rsidR="00BB631D">
              <w:rPr>
                <w:noProof/>
                <w:webHidden/>
              </w:rPr>
              <w:tab/>
            </w:r>
            <w:r w:rsidR="00EB4543">
              <w:rPr>
                <w:noProof/>
                <w:webHidden/>
              </w:rPr>
              <w:fldChar w:fldCharType="begin"/>
            </w:r>
            <w:r w:rsidR="00BB631D">
              <w:rPr>
                <w:noProof/>
                <w:webHidden/>
              </w:rPr>
              <w:instrText xml:space="preserve"> PAGEREF _Toc435700903 \h </w:instrText>
            </w:r>
            <w:r w:rsidR="00EB4543">
              <w:rPr>
                <w:noProof/>
                <w:webHidden/>
              </w:rPr>
            </w:r>
            <w:r w:rsidR="00EB4543">
              <w:rPr>
                <w:noProof/>
                <w:webHidden/>
              </w:rPr>
              <w:fldChar w:fldCharType="separate"/>
            </w:r>
            <w:r w:rsidR="00BB631D">
              <w:rPr>
                <w:noProof/>
                <w:webHidden/>
              </w:rPr>
              <w:t>4</w:t>
            </w:r>
            <w:r w:rsidR="00EB4543">
              <w:rPr>
                <w:noProof/>
                <w:webHidden/>
              </w:rPr>
              <w:fldChar w:fldCharType="end"/>
            </w:r>
          </w:hyperlink>
        </w:p>
        <w:p w14:paraId="40F22A58" w14:textId="77777777" w:rsidR="00BB631D" w:rsidRDefault="002528C7">
          <w:pPr>
            <w:pStyle w:val="TOC1"/>
            <w:rPr>
              <w:rFonts w:asciiTheme="minorHAnsi" w:eastAsiaTheme="minorEastAsia" w:hAnsiTheme="minorHAnsi" w:cstheme="minorBidi"/>
              <w:b w:val="0"/>
              <w:bCs w:val="0"/>
              <w:caps w:val="0"/>
              <w:noProof/>
              <w:lang w:val="et-EE" w:eastAsia="et-EE"/>
            </w:rPr>
          </w:pPr>
          <w:hyperlink w:anchor="_Toc435700904" w:history="1">
            <w:r w:rsidR="00BB631D" w:rsidRPr="00BE233E">
              <w:rPr>
                <w:rStyle w:val="Hyperlink"/>
                <w:noProof/>
              </w:rPr>
              <w:t>1</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Introduction</w:t>
            </w:r>
            <w:r w:rsidR="00BB631D">
              <w:rPr>
                <w:noProof/>
                <w:webHidden/>
              </w:rPr>
              <w:tab/>
            </w:r>
            <w:r w:rsidR="00EB4543">
              <w:rPr>
                <w:noProof/>
                <w:webHidden/>
              </w:rPr>
              <w:fldChar w:fldCharType="begin"/>
            </w:r>
            <w:r w:rsidR="00BB631D">
              <w:rPr>
                <w:noProof/>
                <w:webHidden/>
              </w:rPr>
              <w:instrText xml:space="preserve"> PAGEREF _Toc435700904 \h </w:instrText>
            </w:r>
            <w:r w:rsidR="00EB4543">
              <w:rPr>
                <w:noProof/>
                <w:webHidden/>
              </w:rPr>
            </w:r>
            <w:r w:rsidR="00EB4543">
              <w:rPr>
                <w:noProof/>
                <w:webHidden/>
              </w:rPr>
              <w:fldChar w:fldCharType="separate"/>
            </w:r>
            <w:r w:rsidR="00BB631D">
              <w:rPr>
                <w:noProof/>
                <w:webHidden/>
              </w:rPr>
              <w:t>4</w:t>
            </w:r>
            <w:r w:rsidR="00EB4543">
              <w:rPr>
                <w:noProof/>
                <w:webHidden/>
              </w:rPr>
              <w:fldChar w:fldCharType="end"/>
            </w:r>
          </w:hyperlink>
        </w:p>
        <w:p w14:paraId="254F4165" w14:textId="77777777" w:rsidR="00BB631D" w:rsidRDefault="002528C7">
          <w:pPr>
            <w:pStyle w:val="TOC1"/>
            <w:rPr>
              <w:rFonts w:asciiTheme="minorHAnsi" w:eastAsiaTheme="minorEastAsia" w:hAnsiTheme="minorHAnsi" w:cstheme="minorBidi"/>
              <w:b w:val="0"/>
              <w:bCs w:val="0"/>
              <w:caps w:val="0"/>
              <w:noProof/>
              <w:lang w:val="et-EE" w:eastAsia="et-EE"/>
            </w:rPr>
          </w:pPr>
          <w:hyperlink w:anchor="_Toc435700905" w:history="1">
            <w:r w:rsidR="00BB631D" w:rsidRPr="00BE233E">
              <w:rPr>
                <w:rStyle w:val="Hyperlink"/>
                <w:noProof/>
              </w:rPr>
              <w:t>2</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Background</w:t>
            </w:r>
            <w:r w:rsidR="00BB631D">
              <w:rPr>
                <w:noProof/>
                <w:webHidden/>
              </w:rPr>
              <w:tab/>
            </w:r>
            <w:r w:rsidR="00EB4543">
              <w:rPr>
                <w:noProof/>
                <w:webHidden/>
              </w:rPr>
              <w:fldChar w:fldCharType="begin"/>
            </w:r>
            <w:r w:rsidR="00BB631D">
              <w:rPr>
                <w:noProof/>
                <w:webHidden/>
              </w:rPr>
              <w:instrText xml:space="preserve"> PAGEREF _Toc435700905 \h </w:instrText>
            </w:r>
            <w:r w:rsidR="00EB4543">
              <w:rPr>
                <w:noProof/>
                <w:webHidden/>
              </w:rPr>
            </w:r>
            <w:r w:rsidR="00EB4543">
              <w:rPr>
                <w:noProof/>
                <w:webHidden/>
              </w:rPr>
              <w:fldChar w:fldCharType="separate"/>
            </w:r>
            <w:r w:rsidR="00BB631D">
              <w:rPr>
                <w:noProof/>
                <w:webHidden/>
              </w:rPr>
              <w:t>4</w:t>
            </w:r>
            <w:r w:rsidR="00EB4543">
              <w:rPr>
                <w:noProof/>
                <w:webHidden/>
              </w:rPr>
              <w:fldChar w:fldCharType="end"/>
            </w:r>
          </w:hyperlink>
        </w:p>
        <w:p w14:paraId="6C8C87D8" w14:textId="77777777" w:rsidR="00BB631D" w:rsidRDefault="002528C7">
          <w:pPr>
            <w:pStyle w:val="TOC1"/>
            <w:rPr>
              <w:rFonts w:asciiTheme="minorHAnsi" w:eastAsiaTheme="minorEastAsia" w:hAnsiTheme="minorHAnsi" w:cstheme="minorBidi"/>
              <w:b w:val="0"/>
              <w:bCs w:val="0"/>
              <w:caps w:val="0"/>
              <w:noProof/>
              <w:lang w:val="et-EE" w:eastAsia="et-EE"/>
            </w:rPr>
          </w:pPr>
          <w:hyperlink w:anchor="_Toc435700906" w:history="1">
            <w:r w:rsidR="00BB631D" w:rsidRPr="00BE233E">
              <w:rPr>
                <w:rStyle w:val="Hyperlink"/>
                <w:noProof/>
              </w:rPr>
              <w:t>3</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Scope AND Purpose</w:t>
            </w:r>
            <w:r w:rsidR="00BB631D">
              <w:rPr>
                <w:noProof/>
                <w:webHidden/>
              </w:rPr>
              <w:tab/>
            </w:r>
            <w:r w:rsidR="00EB4543">
              <w:rPr>
                <w:noProof/>
                <w:webHidden/>
              </w:rPr>
              <w:fldChar w:fldCharType="begin"/>
            </w:r>
            <w:r w:rsidR="00BB631D">
              <w:rPr>
                <w:noProof/>
                <w:webHidden/>
              </w:rPr>
              <w:instrText xml:space="preserve"> PAGEREF _Toc435700906 \h </w:instrText>
            </w:r>
            <w:r w:rsidR="00EB4543">
              <w:rPr>
                <w:noProof/>
                <w:webHidden/>
              </w:rPr>
            </w:r>
            <w:r w:rsidR="00EB4543">
              <w:rPr>
                <w:noProof/>
                <w:webHidden/>
              </w:rPr>
              <w:fldChar w:fldCharType="separate"/>
            </w:r>
            <w:r w:rsidR="00BB631D">
              <w:rPr>
                <w:noProof/>
                <w:webHidden/>
              </w:rPr>
              <w:t>4</w:t>
            </w:r>
            <w:r w:rsidR="00EB4543">
              <w:rPr>
                <w:noProof/>
                <w:webHidden/>
              </w:rPr>
              <w:fldChar w:fldCharType="end"/>
            </w:r>
          </w:hyperlink>
        </w:p>
        <w:p w14:paraId="66446699" w14:textId="77777777" w:rsidR="00BB631D" w:rsidRDefault="002528C7">
          <w:pPr>
            <w:pStyle w:val="TOC1"/>
            <w:rPr>
              <w:rFonts w:asciiTheme="minorHAnsi" w:eastAsiaTheme="minorEastAsia" w:hAnsiTheme="minorHAnsi" w:cstheme="minorBidi"/>
              <w:b w:val="0"/>
              <w:bCs w:val="0"/>
              <w:caps w:val="0"/>
              <w:noProof/>
              <w:lang w:val="et-EE" w:eastAsia="et-EE"/>
            </w:rPr>
          </w:pPr>
          <w:hyperlink w:anchor="_Toc435700907" w:history="1">
            <w:r w:rsidR="00BB631D" w:rsidRPr="00BE233E">
              <w:rPr>
                <w:rStyle w:val="Hyperlink"/>
                <w:noProof/>
              </w:rPr>
              <w:t>4</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Definitions / Acronyms</w:t>
            </w:r>
            <w:r w:rsidR="00BB631D">
              <w:rPr>
                <w:noProof/>
                <w:webHidden/>
              </w:rPr>
              <w:tab/>
            </w:r>
            <w:r w:rsidR="00EB4543">
              <w:rPr>
                <w:noProof/>
                <w:webHidden/>
              </w:rPr>
              <w:fldChar w:fldCharType="begin"/>
            </w:r>
            <w:r w:rsidR="00BB631D">
              <w:rPr>
                <w:noProof/>
                <w:webHidden/>
              </w:rPr>
              <w:instrText xml:space="preserve"> PAGEREF _Toc435700907 \h </w:instrText>
            </w:r>
            <w:r w:rsidR="00EB4543">
              <w:rPr>
                <w:noProof/>
                <w:webHidden/>
              </w:rPr>
            </w:r>
            <w:r w:rsidR="00EB4543">
              <w:rPr>
                <w:noProof/>
                <w:webHidden/>
              </w:rPr>
              <w:fldChar w:fldCharType="separate"/>
            </w:r>
            <w:r w:rsidR="00BB631D">
              <w:rPr>
                <w:noProof/>
                <w:webHidden/>
              </w:rPr>
              <w:t>4</w:t>
            </w:r>
            <w:r w:rsidR="00EB4543">
              <w:rPr>
                <w:noProof/>
                <w:webHidden/>
              </w:rPr>
              <w:fldChar w:fldCharType="end"/>
            </w:r>
          </w:hyperlink>
        </w:p>
        <w:p w14:paraId="6920E29B" w14:textId="77777777" w:rsidR="00BB631D" w:rsidRDefault="002528C7">
          <w:pPr>
            <w:pStyle w:val="TOC1"/>
            <w:rPr>
              <w:rFonts w:asciiTheme="minorHAnsi" w:eastAsiaTheme="minorEastAsia" w:hAnsiTheme="minorHAnsi" w:cstheme="minorBidi"/>
              <w:b w:val="0"/>
              <w:bCs w:val="0"/>
              <w:caps w:val="0"/>
              <w:noProof/>
              <w:lang w:val="et-EE" w:eastAsia="et-EE"/>
            </w:rPr>
          </w:pPr>
          <w:hyperlink w:anchor="_Toc435700908" w:history="1">
            <w:r w:rsidR="00BB631D" w:rsidRPr="00BE233E">
              <w:rPr>
                <w:rStyle w:val="Hyperlink"/>
                <w:noProof/>
              </w:rPr>
              <w:t>5</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GENERAL TEMPORAL CONSIDERATIONS</w:t>
            </w:r>
            <w:r w:rsidR="00BB631D">
              <w:rPr>
                <w:noProof/>
                <w:webHidden/>
              </w:rPr>
              <w:tab/>
            </w:r>
            <w:r w:rsidR="00EB4543">
              <w:rPr>
                <w:noProof/>
                <w:webHidden/>
              </w:rPr>
              <w:fldChar w:fldCharType="begin"/>
            </w:r>
            <w:r w:rsidR="00BB631D">
              <w:rPr>
                <w:noProof/>
                <w:webHidden/>
              </w:rPr>
              <w:instrText xml:space="preserve"> PAGEREF _Toc435700908 \h </w:instrText>
            </w:r>
            <w:r w:rsidR="00EB4543">
              <w:rPr>
                <w:noProof/>
                <w:webHidden/>
              </w:rPr>
            </w:r>
            <w:r w:rsidR="00EB4543">
              <w:rPr>
                <w:noProof/>
                <w:webHidden/>
              </w:rPr>
              <w:fldChar w:fldCharType="separate"/>
            </w:r>
            <w:r w:rsidR="00BB631D">
              <w:rPr>
                <w:noProof/>
                <w:webHidden/>
              </w:rPr>
              <w:t>4</w:t>
            </w:r>
            <w:r w:rsidR="00EB4543">
              <w:rPr>
                <w:noProof/>
                <w:webHidden/>
              </w:rPr>
              <w:fldChar w:fldCharType="end"/>
            </w:r>
          </w:hyperlink>
        </w:p>
        <w:p w14:paraId="2DA24B25" w14:textId="77777777" w:rsidR="00BB631D" w:rsidRDefault="002528C7">
          <w:pPr>
            <w:pStyle w:val="TOC2"/>
            <w:rPr>
              <w:rFonts w:asciiTheme="minorHAnsi" w:eastAsiaTheme="minorEastAsia" w:hAnsiTheme="minorHAnsi" w:cstheme="minorBidi"/>
              <w:bCs w:val="0"/>
              <w:noProof/>
              <w:szCs w:val="22"/>
              <w:lang w:val="et-EE" w:eastAsia="et-EE"/>
            </w:rPr>
          </w:pPr>
          <w:hyperlink w:anchor="_Toc435700909" w:history="1">
            <w:r w:rsidR="00BB631D" w:rsidRPr="00BE233E">
              <w:rPr>
                <w:rStyle w:val="Hyperlink"/>
                <w:noProof/>
                <w:lang w:eastAsia="de-DE"/>
              </w:rPr>
              <w:t>5.1</w:t>
            </w:r>
            <w:r w:rsidR="00BB631D">
              <w:rPr>
                <w:rFonts w:asciiTheme="minorHAnsi" w:eastAsiaTheme="minorEastAsia" w:hAnsiTheme="minorHAnsi" w:cstheme="minorBidi"/>
                <w:bCs w:val="0"/>
                <w:noProof/>
                <w:szCs w:val="22"/>
                <w:lang w:val="et-EE" w:eastAsia="et-EE"/>
              </w:rPr>
              <w:tab/>
            </w:r>
            <w:r w:rsidR="00BB631D" w:rsidRPr="00BE233E">
              <w:rPr>
                <w:rStyle w:val="Hyperlink"/>
                <w:noProof/>
                <w:lang w:eastAsia="de-DE"/>
              </w:rPr>
              <w:t>Considerations for period selection</w:t>
            </w:r>
            <w:r w:rsidR="00BB631D">
              <w:rPr>
                <w:noProof/>
                <w:webHidden/>
              </w:rPr>
              <w:tab/>
            </w:r>
            <w:r w:rsidR="00EB4543">
              <w:rPr>
                <w:noProof/>
                <w:webHidden/>
              </w:rPr>
              <w:fldChar w:fldCharType="begin"/>
            </w:r>
            <w:r w:rsidR="00BB631D">
              <w:rPr>
                <w:noProof/>
                <w:webHidden/>
              </w:rPr>
              <w:instrText xml:space="preserve"> PAGEREF _Toc435700909 \h </w:instrText>
            </w:r>
            <w:r w:rsidR="00EB4543">
              <w:rPr>
                <w:noProof/>
                <w:webHidden/>
              </w:rPr>
            </w:r>
            <w:r w:rsidR="00EB4543">
              <w:rPr>
                <w:noProof/>
                <w:webHidden/>
              </w:rPr>
              <w:fldChar w:fldCharType="separate"/>
            </w:r>
            <w:r w:rsidR="00BB631D">
              <w:rPr>
                <w:noProof/>
                <w:webHidden/>
              </w:rPr>
              <w:t>4</w:t>
            </w:r>
            <w:r w:rsidR="00EB4543">
              <w:rPr>
                <w:noProof/>
                <w:webHidden/>
              </w:rPr>
              <w:fldChar w:fldCharType="end"/>
            </w:r>
          </w:hyperlink>
        </w:p>
        <w:p w14:paraId="4629A76D" w14:textId="77777777" w:rsidR="00BB631D" w:rsidRDefault="002528C7">
          <w:pPr>
            <w:pStyle w:val="TOC2"/>
            <w:rPr>
              <w:rFonts w:asciiTheme="minorHAnsi" w:eastAsiaTheme="minorEastAsia" w:hAnsiTheme="minorHAnsi" w:cstheme="minorBidi"/>
              <w:bCs w:val="0"/>
              <w:noProof/>
              <w:szCs w:val="22"/>
              <w:lang w:val="et-EE" w:eastAsia="et-EE"/>
            </w:rPr>
          </w:pPr>
          <w:hyperlink w:anchor="_Toc435700910" w:history="1">
            <w:r w:rsidR="00BB631D" w:rsidRPr="00BE233E">
              <w:rPr>
                <w:rStyle w:val="Hyperlink"/>
                <w:noProof/>
                <w:lang w:eastAsia="de-DE"/>
              </w:rPr>
              <w:t>5.2</w:t>
            </w:r>
            <w:r w:rsidR="00BB631D">
              <w:rPr>
                <w:rFonts w:asciiTheme="minorHAnsi" w:eastAsiaTheme="minorEastAsia" w:hAnsiTheme="minorHAnsi" w:cstheme="minorBidi"/>
                <w:bCs w:val="0"/>
                <w:noProof/>
                <w:szCs w:val="22"/>
                <w:lang w:val="et-EE" w:eastAsia="et-EE"/>
              </w:rPr>
              <w:tab/>
            </w:r>
            <w:r w:rsidR="00BB631D" w:rsidRPr="00BE233E">
              <w:rPr>
                <w:rStyle w:val="Hyperlink"/>
                <w:noProof/>
                <w:lang w:eastAsia="de-DE"/>
              </w:rPr>
              <w:t>Considerations for flash length selection</w:t>
            </w:r>
            <w:r w:rsidR="00BB631D">
              <w:rPr>
                <w:noProof/>
                <w:webHidden/>
              </w:rPr>
              <w:tab/>
            </w:r>
            <w:r w:rsidR="00EB4543">
              <w:rPr>
                <w:noProof/>
                <w:webHidden/>
              </w:rPr>
              <w:fldChar w:fldCharType="begin"/>
            </w:r>
            <w:r w:rsidR="00BB631D">
              <w:rPr>
                <w:noProof/>
                <w:webHidden/>
              </w:rPr>
              <w:instrText xml:space="preserve"> PAGEREF _Toc435700910 \h </w:instrText>
            </w:r>
            <w:r w:rsidR="00EB4543">
              <w:rPr>
                <w:noProof/>
                <w:webHidden/>
              </w:rPr>
            </w:r>
            <w:r w:rsidR="00EB4543">
              <w:rPr>
                <w:noProof/>
                <w:webHidden/>
              </w:rPr>
              <w:fldChar w:fldCharType="separate"/>
            </w:r>
            <w:r w:rsidR="00BB631D">
              <w:rPr>
                <w:noProof/>
                <w:webHidden/>
              </w:rPr>
              <w:t>5</w:t>
            </w:r>
            <w:r w:rsidR="00EB4543">
              <w:rPr>
                <w:noProof/>
                <w:webHidden/>
              </w:rPr>
              <w:fldChar w:fldCharType="end"/>
            </w:r>
          </w:hyperlink>
        </w:p>
        <w:p w14:paraId="4708EA65" w14:textId="77777777" w:rsidR="00BB631D" w:rsidRDefault="002528C7">
          <w:pPr>
            <w:pStyle w:val="TOC2"/>
            <w:rPr>
              <w:rFonts w:asciiTheme="minorHAnsi" w:eastAsiaTheme="minorEastAsia" w:hAnsiTheme="minorHAnsi" w:cstheme="minorBidi"/>
              <w:bCs w:val="0"/>
              <w:noProof/>
              <w:szCs w:val="22"/>
              <w:lang w:val="et-EE" w:eastAsia="et-EE"/>
            </w:rPr>
          </w:pPr>
          <w:hyperlink w:anchor="_Toc435700911" w:history="1">
            <w:r w:rsidR="00BB631D" w:rsidRPr="00BE233E">
              <w:rPr>
                <w:rStyle w:val="Hyperlink"/>
                <w:noProof/>
                <w:lang w:eastAsia="de-DE"/>
              </w:rPr>
              <w:t>5.3</w:t>
            </w:r>
            <w:r w:rsidR="00BB631D">
              <w:rPr>
                <w:rFonts w:asciiTheme="minorHAnsi" w:eastAsiaTheme="minorEastAsia" w:hAnsiTheme="minorHAnsi" w:cstheme="minorBidi"/>
                <w:bCs w:val="0"/>
                <w:noProof/>
                <w:szCs w:val="22"/>
                <w:lang w:val="et-EE" w:eastAsia="et-EE"/>
              </w:rPr>
              <w:tab/>
            </w:r>
            <w:r w:rsidR="00BB631D" w:rsidRPr="00BE233E">
              <w:rPr>
                <w:rStyle w:val="Hyperlink"/>
                <w:noProof/>
                <w:lang w:eastAsia="de-DE"/>
              </w:rPr>
              <w:t>Considerations for flash shape selection</w:t>
            </w:r>
            <w:r w:rsidR="00BB631D">
              <w:rPr>
                <w:noProof/>
                <w:webHidden/>
              </w:rPr>
              <w:tab/>
            </w:r>
            <w:r w:rsidR="00EB4543">
              <w:rPr>
                <w:noProof/>
                <w:webHidden/>
              </w:rPr>
              <w:fldChar w:fldCharType="begin"/>
            </w:r>
            <w:r w:rsidR="00BB631D">
              <w:rPr>
                <w:noProof/>
                <w:webHidden/>
              </w:rPr>
              <w:instrText xml:space="preserve"> PAGEREF _Toc435700911 \h </w:instrText>
            </w:r>
            <w:r w:rsidR="00EB4543">
              <w:rPr>
                <w:noProof/>
                <w:webHidden/>
              </w:rPr>
            </w:r>
            <w:r w:rsidR="00EB4543">
              <w:rPr>
                <w:noProof/>
                <w:webHidden/>
              </w:rPr>
              <w:fldChar w:fldCharType="separate"/>
            </w:r>
            <w:r w:rsidR="00BB631D">
              <w:rPr>
                <w:noProof/>
                <w:webHidden/>
              </w:rPr>
              <w:t>5</w:t>
            </w:r>
            <w:r w:rsidR="00EB4543">
              <w:rPr>
                <w:noProof/>
                <w:webHidden/>
              </w:rPr>
              <w:fldChar w:fldCharType="end"/>
            </w:r>
          </w:hyperlink>
        </w:p>
        <w:p w14:paraId="3C1510D0" w14:textId="77777777" w:rsidR="00BB631D" w:rsidRDefault="002528C7">
          <w:pPr>
            <w:pStyle w:val="TOC1"/>
            <w:rPr>
              <w:rFonts w:asciiTheme="minorHAnsi" w:eastAsiaTheme="minorEastAsia" w:hAnsiTheme="minorHAnsi" w:cstheme="minorBidi"/>
              <w:b w:val="0"/>
              <w:bCs w:val="0"/>
              <w:caps w:val="0"/>
              <w:noProof/>
              <w:lang w:val="et-EE" w:eastAsia="et-EE"/>
            </w:rPr>
          </w:pPr>
          <w:hyperlink w:anchor="_Toc435700912" w:history="1">
            <w:r w:rsidR="00BB631D" w:rsidRPr="00BE233E">
              <w:rPr>
                <w:rStyle w:val="Hyperlink"/>
                <w:noProof/>
              </w:rPr>
              <w:t>6</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SELECTION OF COLOUR</w:t>
            </w:r>
            <w:r w:rsidR="00BB631D">
              <w:rPr>
                <w:noProof/>
                <w:webHidden/>
              </w:rPr>
              <w:tab/>
            </w:r>
            <w:r w:rsidR="00EB4543">
              <w:rPr>
                <w:noProof/>
                <w:webHidden/>
              </w:rPr>
              <w:fldChar w:fldCharType="begin"/>
            </w:r>
            <w:r w:rsidR="00BB631D">
              <w:rPr>
                <w:noProof/>
                <w:webHidden/>
              </w:rPr>
              <w:instrText xml:space="preserve"> PAGEREF _Toc435700912 \h </w:instrText>
            </w:r>
            <w:r w:rsidR="00EB4543">
              <w:rPr>
                <w:noProof/>
                <w:webHidden/>
              </w:rPr>
            </w:r>
            <w:r w:rsidR="00EB4543">
              <w:rPr>
                <w:noProof/>
                <w:webHidden/>
              </w:rPr>
              <w:fldChar w:fldCharType="separate"/>
            </w:r>
            <w:r w:rsidR="00BB631D">
              <w:rPr>
                <w:noProof/>
                <w:webHidden/>
              </w:rPr>
              <w:t>6</w:t>
            </w:r>
            <w:r w:rsidR="00EB4543">
              <w:rPr>
                <w:noProof/>
                <w:webHidden/>
              </w:rPr>
              <w:fldChar w:fldCharType="end"/>
            </w:r>
          </w:hyperlink>
        </w:p>
        <w:p w14:paraId="0F32D987" w14:textId="77777777" w:rsidR="00BB631D" w:rsidRDefault="002528C7">
          <w:pPr>
            <w:pStyle w:val="TOC1"/>
            <w:rPr>
              <w:rFonts w:asciiTheme="minorHAnsi" w:eastAsiaTheme="minorEastAsia" w:hAnsiTheme="minorHAnsi" w:cstheme="minorBidi"/>
              <w:b w:val="0"/>
              <w:bCs w:val="0"/>
              <w:caps w:val="0"/>
              <w:noProof/>
              <w:lang w:val="et-EE" w:eastAsia="et-EE"/>
            </w:rPr>
          </w:pPr>
          <w:hyperlink w:anchor="_Toc435700913" w:history="1">
            <w:r w:rsidR="00BB631D" w:rsidRPr="00BE233E">
              <w:rPr>
                <w:rStyle w:val="Hyperlink"/>
                <w:noProof/>
              </w:rPr>
              <w:t>7</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use of fixed and flashing signals</w:t>
            </w:r>
            <w:r w:rsidR="00BB631D">
              <w:rPr>
                <w:noProof/>
                <w:webHidden/>
              </w:rPr>
              <w:tab/>
            </w:r>
            <w:r w:rsidR="00EB4543">
              <w:rPr>
                <w:noProof/>
                <w:webHidden/>
              </w:rPr>
              <w:fldChar w:fldCharType="begin"/>
            </w:r>
            <w:r w:rsidR="00BB631D">
              <w:rPr>
                <w:noProof/>
                <w:webHidden/>
              </w:rPr>
              <w:instrText xml:space="preserve"> PAGEREF _Toc435700913 \h </w:instrText>
            </w:r>
            <w:r w:rsidR="00EB4543">
              <w:rPr>
                <w:noProof/>
                <w:webHidden/>
              </w:rPr>
            </w:r>
            <w:r w:rsidR="00EB4543">
              <w:rPr>
                <w:noProof/>
                <w:webHidden/>
              </w:rPr>
              <w:fldChar w:fldCharType="separate"/>
            </w:r>
            <w:r w:rsidR="00BB631D">
              <w:rPr>
                <w:noProof/>
                <w:webHidden/>
              </w:rPr>
              <w:t>6</w:t>
            </w:r>
            <w:r w:rsidR="00EB4543">
              <w:rPr>
                <w:noProof/>
                <w:webHidden/>
              </w:rPr>
              <w:fldChar w:fldCharType="end"/>
            </w:r>
          </w:hyperlink>
        </w:p>
        <w:p w14:paraId="2CCFBAFA" w14:textId="77777777" w:rsidR="00BB631D" w:rsidRDefault="002528C7">
          <w:pPr>
            <w:pStyle w:val="TOC1"/>
            <w:rPr>
              <w:rFonts w:asciiTheme="minorHAnsi" w:eastAsiaTheme="minorEastAsia" w:hAnsiTheme="minorHAnsi" w:cstheme="minorBidi"/>
              <w:b w:val="0"/>
              <w:bCs w:val="0"/>
              <w:caps w:val="0"/>
              <w:noProof/>
              <w:lang w:val="et-EE" w:eastAsia="et-EE"/>
            </w:rPr>
          </w:pPr>
          <w:hyperlink w:anchor="_Toc435700914" w:history="1">
            <w:r w:rsidR="00BB631D" w:rsidRPr="00BE233E">
              <w:rPr>
                <w:rStyle w:val="Hyperlink"/>
                <w:noProof/>
              </w:rPr>
              <w:t>8</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synchroniSation and sequencing of ATON Lights</w:t>
            </w:r>
            <w:r w:rsidR="00BB631D">
              <w:rPr>
                <w:noProof/>
                <w:webHidden/>
              </w:rPr>
              <w:tab/>
            </w:r>
            <w:r w:rsidR="00EB4543">
              <w:rPr>
                <w:noProof/>
                <w:webHidden/>
              </w:rPr>
              <w:fldChar w:fldCharType="begin"/>
            </w:r>
            <w:r w:rsidR="00BB631D">
              <w:rPr>
                <w:noProof/>
                <w:webHidden/>
              </w:rPr>
              <w:instrText xml:space="preserve"> PAGEREF _Toc435700914 \h </w:instrText>
            </w:r>
            <w:r w:rsidR="00EB4543">
              <w:rPr>
                <w:noProof/>
                <w:webHidden/>
              </w:rPr>
            </w:r>
            <w:r w:rsidR="00EB4543">
              <w:rPr>
                <w:noProof/>
                <w:webHidden/>
              </w:rPr>
              <w:fldChar w:fldCharType="separate"/>
            </w:r>
            <w:r w:rsidR="00BB631D">
              <w:rPr>
                <w:noProof/>
                <w:webHidden/>
              </w:rPr>
              <w:t>7</w:t>
            </w:r>
            <w:r w:rsidR="00EB4543">
              <w:rPr>
                <w:noProof/>
                <w:webHidden/>
              </w:rPr>
              <w:fldChar w:fldCharType="end"/>
            </w:r>
          </w:hyperlink>
        </w:p>
        <w:p w14:paraId="3844E5BB" w14:textId="77777777" w:rsidR="00BB631D" w:rsidRDefault="002528C7">
          <w:pPr>
            <w:pStyle w:val="TOC2"/>
            <w:rPr>
              <w:rFonts w:asciiTheme="minorHAnsi" w:eastAsiaTheme="minorEastAsia" w:hAnsiTheme="minorHAnsi" w:cstheme="minorBidi"/>
              <w:bCs w:val="0"/>
              <w:noProof/>
              <w:szCs w:val="22"/>
              <w:lang w:val="et-EE" w:eastAsia="et-EE"/>
            </w:rPr>
          </w:pPr>
          <w:hyperlink w:anchor="_Toc435700915" w:history="1">
            <w:r w:rsidR="00BB631D" w:rsidRPr="00BE233E">
              <w:rPr>
                <w:rStyle w:val="Hyperlink"/>
                <w:noProof/>
                <w:lang w:eastAsia="de-DE"/>
              </w:rPr>
              <w:t>8.1</w:t>
            </w:r>
            <w:r w:rsidR="00BB631D">
              <w:rPr>
                <w:rFonts w:asciiTheme="minorHAnsi" w:eastAsiaTheme="minorEastAsia" w:hAnsiTheme="minorHAnsi" w:cstheme="minorBidi"/>
                <w:bCs w:val="0"/>
                <w:noProof/>
                <w:szCs w:val="22"/>
                <w:lang w:val="et-EE" w:eastAsia="et-EE"/>
              </w:rPr>
              <w:tab/>
            </w:r>
            <w:r w:rsidR="00BB631D" w:rsidRPr="00BE233E">
              <w:rPr>
                <w:rStyle w:val="Hyperlink"/>
                <w:noProof/>
                <w:lang w:eastAsia="de-DE"/>
              </w:rPr>
              <w:t>Introduction to synchronisation and sequencing</w:t>
            </w:r>
            <w:r w:rsidR="00BB631D">
              <w:rPr>
                <w:noProof/>
                <w:webHidden/>
              </w:rPr>
              <w:tab/>
            </w:r>
            <w:r w:rsidR="00EB4543">
              <w:rPr>
                <w:noProof/>
                <w:webHidden/>
              </w:rPr>
              <w:fldChar w:fldCharType="begin"/>
            </w:r>
            <w:r w:rsidR="00BB631D">
              <w:rPr>
                <w:noProof/>
                <w:webHidden/>
              </w:rPr>
              <w:instrText xml:space="preserve"> PAGEREF _Toc435700915 \h </w:instrText>
            </w:r>
            <w:r w:rsidR="00EB4543">
              <w:rPr>
                <w:noProof/>
                <w:webHidden/>
              </w:rPr>
            </w:r>
            <w:r w:rsidR="00EB4543">
              <w:rPr>
                <w:noProof/>
                <w:webHidden/>
              </w:rPr>
              <w:fldChar w:fldCharType="separate"/>
            </w:r>
            <w:r w:rsidR="00BB631D">
              <w:rPr>
                <w:noProof/>
                <w:webHidden/>
              </w:rPr>
              <w:t>7</w:t>
            </w:r>
            <w:r w:rsidR="00EB4543">
              <w:rPr>
                <w:noProof/>
                <w:webHidden/>
              </w:rPr>
              <w:fldChar w:fldCharType="end"/>
            </w:r>
          </w:hyperlink>
        </w:p>
        <w:p w14:paraId="462E19C4" w14:textId="77777777" w:rsidR="00BB631D" w:rsidRDefault="002528C7">
          <w:pPr>
            <w:pStyle w:val="TOC2"/>
            <w:rPr>
              <w:rFonts w:asciiTheme="minorHAnsi" w:eastAsiaTheme="minorEastAsia" w:hAnsiTheme="minorHAnsi" w:cstheme="minorBidi"/>
              <w:bCs w:val="0"/>
              <w:noProof/>
              <w:szCs w:val="22"/>
              <w:lang w:val="et-EE" w:eastAsia="et-EE"/>
            </w:rPr>
          </w:pPr>
          <w:hyperlink w:anchor="_Toc435700916" w:history="1">
            <w:r w:rsidR="00BB631D" w:rsidRPr="00BE233E">
              <w:rPr>
                <w:rStyle w:val="Hyperlink"/>
                <w:noProof/>
                <w:lang w:eastAsia="de-DE"/>
              </w:rPr>
              <w:t>8.2</w:t>
            </w:r>
            <w:r w:rsidR="00BB631D">
              <w:rPr>
                <w:rFonts w:asciiTheme="minorHAnsi" w:eastAsiaTheme="minorEastAsia" w:hAnsiTheme="minorHAnsi" w:cstheme="minorBidi"/>
                <w:bCs w:val="0"/>
                <w:noProof/>
                <w:szCs w:val="22"/>
                <w:lang w:val="et-EE" w:eastAsia="et-EE"/>
              </w:rPr>
              <w:tab/>
            </w:r>
            <w:r w:rsidR="00BB631D" w:rsidRPr="00BE233E">
              <w:rPr>
                <w:rStyle w:val="Hyperlink"/>
                <w:noProof/>
                <w:lang w:eastAsia="de-DE"/>
              </w:rPr>
              <w:t>Application of synchronisation and sequencing</w:t>
            </w:r>
            <w:r w:rsidR="00BB631D">
              <w:rPr>
                <w:noProof/>
                <w:webHidden/>
              </w:rPr>
              <w:tab/>
            </w:r>
            <w:r w:rsidR="00EB4543">
              <w:rPr>
                <w:noProof/>
                <w:webHidden/>
              </w:rPr>
              <w:fldChar w:fldCharType="begin"/>
            </w:r>
            <w:r w:rsidR="00BB631D">
              <w:rPr>
                <w:noProof/>
                <w:webHidden/>
              </w:rPr>
              <w:instrText xml:space="preserve"> PAGEREF _Toc435700916 \h </w:instrText>
            </w:r>
            <w:r w:rsidR="00EB4543">
              <w:rPr>
                <w:noProof/>
                <w:webHidden/>
              </w:rPr>
            </w:r>
            <w:r w:rsidR="00EB4543">
              <w:rPr>
                <w:noProof/>
                <w:webHidden/>
              </w:rPr>
              <w:fldChar w:fldCharType="separate"/>
            </w:r>
            <w:r w:rsidR="00BB631D">
              <w:rPr>
                <w:noProof/>
                <w:webHidden/>
              </w:rPr>
              <w:t>8</w:t>
            </w:r>
            <w:r w:rsidR="00EB4543">
              <w:rPr>
                <w:noProof/>
                <w:webHidden/>
              </w:rPr>
              <w:fldChar w:fldCharType="end"/>
            </w:r>
          </w:hyperlink>
        </w:p>
        <w:p w14:paraId="719F3E14" w14:textId="77777777" w:rsidR="00BB631D" w:rsidRDefault="002528C7">
          <w:pPr>
            <w:pStyle w:val="TOC2"/>
            <w:rPr>
              <w:rFonts w:asciiTheme="minorHAnsi" w:eastAsiaTheme="minorEastAsia" w:hAnsiTheme="minorHAnsi" w:cstheme="minorBidi"/>
              <w:bCs w:val="0"/>
              <w:noProof/>
              <w:szCs w:val="22"/>
              <w:lang w:val="et-EE" w:eastAsia="et-EE"/>
            </w:rPr>
          </w:pPr>
          <w:hyperlink w:anchor="_Toc435700917" w:history="1">
            <w:r w:rsidR="00BB631D" w:rsidRPr="00BE233E">
              <w:rPr>
                <w:rStyle w:val="Hyperlink"/>
                <w:noProof/>
              </w:rPr>
              <w:t>8.3</w:t>
            </w:r>
            <w:r w:rsidR="00BB631D">
              <w:rPr>
                <w:rFonts w:asciiTheme="minorHAnsi" w:eastAsiaTheme="minorEastAsia" w:hAnsiTheme="minorHAnsi" w:cstheme="minorBidi"/>
                <w:bCs w:val="0"/>
                <w:noProof/>
                <w:szCs w:val="22"/>
                <w:lang w:val="et-EE" w:eastAsia="et-EE"/>
              </w:rPr>
              <w:tab/>
            </w:r>
            <w:r w:rsidR="00BB631D" w:rsidRPr="00BE233E">
              <w:rPr>
                <w:rStyle w:val="Hyperlink"/>
                <w:noProof/>
              </w:rPr>
              <w:t>Considerations for Implementation of Synchronisation</w:t>
            </w:r>
            <w:r w:rsidR="00BB631D">
              <w:rPr>
                <w:noProof/>
                <w:webHidden/>
              </w:rPr>
              <w:tab/>
            </w:r>
            <w:r w:rsidR="00EB4543">
              <w:rPr>
                <w:noProof/>
                <w:webHidden/>
              </w:rPr>
              <w:fldChar w:fldCharType="begin"/>
            </w:r>
            <w:r w:rsidR="00BB631D">
              <w:rPr>
                <w:noProof/>
                <w:webHidden/>
              </w:rPr>
              <w:instrText xml:space="preserve"> PAGEREF _Toc435700917 \h </w:instrText>
            </w:r>
            <w:r w:rsidR="00EB4543">
              <w:rPr>
                <w:noProof/>
                <w:webHidden/>
              </w:rPr>
            </w:r>
            <w:r w:rsidR="00EB4543">
              <w:rPr>
                <w:noProof/>
                <w:webHidden/>
              </w:rPr>
              <w:fldChar w:fldCharType="separate"/>
            </w:r>
            <w:r w:rsidR="00BB631D">
              <w:rPr>
                <w:noProof/>
                <w:webHidden/>
              </w:rPr>
              <w:t>8</w:t>
            </w:r>
            <w:r w:rsidR="00EB4543">
              <w:rPr>
                <w:noProof/>
                <w:webHidden/>
              </w:rPr>
              <w:fldChar w:fldCharType="end"/>
            </w:r>
          </w:hyperlink>
        </w:p>
        <w:p w14:paraId="051D8938" w14:textId="77777777" w:rsidR="00BB631D" w:rsidRDefault="002528C7">
          <w:pPr>
            <w:pStyle w:val="TOC3"/>
            <w:rPr>
              <w:rFonts w:asciiTheme="minorHAnsi" w:eastAsiaTheme="minorEastAsia" w:hAnsiTheme="minorHAnsi" w:cstheme="minorBidi"/>
              <w:noProof/>
              <w:sz w:val="22"/>
              <w:szCs w:val="22"/>
              <w:lang w:val="et-EE" w:eastAsia="et-EE"/>
            </w:rPr>
          </w:pPr>
          <w:hyperlink w:anchor="_Toc435700918" w:history="1">
            <w:r w:rsidR="00BB631D" w:rsidRPr="00BE233E">
              <w:rPr>
                <w:rStyle w:val="Hyperlink"/>
                <w:noProof/>
              </w:rPr>
              <w:t>8.3.1</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Testing configuration for optimum conspicuity</w:t>
            </w:r>
            <w:r w:rsidR="00BB631D">
              <w:rPr>
                <w:noProof/>
                <w:webHidden/>
              </w:rPr>
              <w:tab/>
            </w:r>
            <w:r w:rsidR="00EB4543">
              <w:rPr>
                <w:noProof/>
                <w:webHidden/>
              </w:rPr>
              <w:fldChar w:fldCharType="begin"/>
            </w:r>
            <w:r w:rsidR="00BB631D">
              <w:rPr>
                <w:noProof/>
                <w:webHidden/>
              </w:rPr>
              <w:instrText xml:space="preserve"> PAGEREF _Toc435700918 \h </w:instrText>
            </w:r>
            <w:r w:rsidR="00EB4543">
              <w:rPr>
                <w:noProof/>
                <w:webHidden/>
              </w:rPr>
            </w:r>
            <w:r w:rsidR="00EB4543">
              <w:rPr>
                <w:noProof/>
                <w:webHidden/>
              </w:rPr>
              <w:fldChar w:fldCharType="separate"/>
            </w:r>
            <w:r w:rsidR="00BB631D">
              <w:rPr>
                <w:noProof/>
                <w:webHidden/>
              </w:rPr>
              <w:t>8</w:t>
            </w:r>
            <w:r w:rsidR="00EB4543">
              <w:rPr>
                <w:noProof/>
                <w:webHidden/>
              </w:rPr>
              <w:fldChar w:fldCharType="end"/>
            </w:r>
          </w:hyperlink>
        </w:p>
        <w:p w14:paraId="5925D7DF" w14:textId="77777777" w:rsidR="00BB631D" w:rsidRDefault="002528C7">
          <w:pPr>
            <w:pStyle w:val="TOC3"/>
            <w:rPr>
              <w:rFonts w:asciiTheme="minorHAnsi" w:eastAsiaTheme="minorEastAsia" w:hAnsiTheme="minorHAnsi" w:cstheme="minorBidi"/>
              <w:noProof/>
              <w:sz w:val="22"/>
              <w:szCs w:val="22"/>
              <w:lang w:val="et-EE" w:eastAsia="et-EE"/>
            </w:rPr>
          </w:pPr>
          <w:hyperlink w:anchor="_Toc435700919" w:history="1">
            <w:r w:rsidR="00BB631D" w:rsidRPr="00BE233E">
              <w:rPr>
                <w:rStyle w:val="Hyperlink"/>
                <w:noProof/>
              </w:rPr>
              <w:t>8.3.2</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Logical grouping of lights</w:t>
            </w:r>
            <w:r w:rsidR="00BB631D">
              <w:rPr>
                <w:noProof/>
                <w:webHidden/>
              </w:rPr>
              <w:tab/>
            </w:r>
            <w:r w:rsidR="00EB4543">
              <w:rPr>
                <w:noProof/>
                <w:webHidden/>
              </w:rPr>
              <w:fldChar w:fldCharType="begin"/>
            </w:r>
            <w:r w:rsidR="00BB631D">
              <w:rPr>
                <w:noProof/>
                <w:webHidden/>
              </w:rPr>
              <w:instrText xml:space="preserve"> PAGEREF _Toc435700919 \h </w:instrText>
            </w:r>
            <w:r w:rsidR="00EB4543">
              <w:rPr>
                <w:noProof/>
                <w:webHidden/>
              </w:rPr>
            </w:r>
            <w:r w:rsidR="00EB4543">
              <w:rPr>
                <w:noProof/>
                <w:webHidden/>
              </w:rPr>
              <w:fldChar w:fldCharType="separate"/>
            </w:r>
            <w:r w:rsidR="00BB631D">
              <w:rPr>
                <w:noProof/>
                <w:webHidden/>
              </w:rPr>
              <w:t>9</w:t>
            </w:r>
            <w:r w:rsidR="00EB4543">
              <w:rPr>
                <w:noProof/>
                <w:webHidden/>
              </w:rPr>
              <w:fldChar w:fldCharType="end"/>
            </w:r>
          </w:hyperlink>
        </w:p>
        <w:p w14:paraId="1BD77E80" w14:textId="77777777" w:rsidR="00BB631D" w:rsidRDefault="002528C7">
          <w:pPr>
            <w:pStyle w:val="TOC3"/>
            <w:rPr>
              <w:rFonts w:asciiTheme="minorHAnsi" w:eastAsiaTheme="minorEastAsia" w:hAnsiTheme="minorHAnsi" w:cstheme="minorBidi"/>
              <w:noProof/>
              <w:sz w:val="22"/>
              <w:szCs w:val="22"/>
              <w:lang w:val="et-EE" w:eastAsia="et-EE"/>
            </w:rPr>
          </w:pPr>
          <w:hyperlink w:anchor="_Toc435700920" w:history="1">
            <w:r w:rsidR="00BB631D" w:rsidRPr="00BE233E">
              <w:rPr>
                <w:rStyle w:val="Hyperlink"/>
                <w:noProof/>
              </w:rPr>
              <w:t>8.3.3</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Use of different characters</w:t>
            </w:r>
            <w:r w:rsidR="00BB631D">
              <w:rPr>
                <w:noProof/>
                <w:webHidden/>
              </w:rPr>
              <w:tab/>
            </w:r>
            <w:r w:rsidR="00EB4543">
              <w:rPr>
                <w:noProof/>
                <w:webHidden/>
              </w:rPr>
              <w:fldChar w:fldCharType="begin"/>
            </w:r>
            <w:r w:rsidR="00BB631D">
              <w:rPr>
                <w:noProof/>
                <w:webHidden/>
              </w:rPr>
              <w:instrText xml:space="preserve"> PAGEREF _Toc435700920 \h </w:instrText>
            </w:r>
            <w:r w:rsidR="00EB4543">
              <w:rPr>
                <w:noProof/>
                <w:webHidden/>
              </w:rPr>
            </w:r>
            <w:r w:rsidR="00EB4543">
              <w:rPr>
                <w:noProof/>
                <w:webHidden/>
              </w:rPr>
              <w:fldChar w:fldCharType="separate"/>
            </w:r>
            <w:r w:rsidR="00BB631D">
              <w:rPr>
                <w:noProof/>
                <w:webHidden/>
              </w:rPr>
              <w:t>9</w:t>
            </w:r>
            <w:r w:rsidR="00EB4543">
              <w:rPr>
                <w:noProof/>
                <w:webHidden/>
              </w:rPr>
              <w:fldChar w:fldCharType="end"/>
            </w:r>
          </w:hyperlink>
        </w:p>
        <w:p w14:paraId="351CAAF9" w14:textId="77777777" w:rsidR="00BB631D" w:rsidRDefault="002528C7">
          <w:pPr>
            <w:pStyle w:val="TOC3"/>
            <w:rPr>
              <w:rFonts w:asciiTheme="minorHAnsi" w:eastAsiaTheme="minorEastAsia" w:hAnsiTheme="minorHAnsi" w:cstheme="minorBidi"/>
              <w:noProof/>
              <w:sz w:val="22"/>
              <w:szCs w:val="22"/>
              <w:lang w:val="et-EE" w:eastAsia="et-EE"/>
            </w:rPr>
          </w:pPr>
          <w:hyperlink w:anchor="_Toc435700921" w:history="1">
            <w:r w:rsidR="00BB631D" w:rsidRPr="00BE233E">
              <w:rPr>
                <w:rStyle w:val="Hyperlink"/>
                <w:noProof/>
              </w:rPr>
              <w:t>8.3.4</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Sequential flashing</w:t>
            </w:r>
            <w:r w:rsidR="00BB631D">
              <w:rPr>
                <w:noProof/>
                <w:webHidden/>
              </w:rPr>
              <w:tab/>
            </w:r>
            <w:r w:rsidR="00EB4543">
              <w:rPr>
                <w:noProof/>
                <w:webHidden/>
              </w:rPr>
              <w:fldChar w:fldCharType="begin"/>
            </w:r>
            <w:r w:rsidR="00BB631D">
              <w:rPr>
                <w:noProof/>
                <w:webHidden/>
              </w:rPr>
              <w:instrText xml:space="preserve"> PAGEREF _Toc435700921 \h </w:instrText>
            </w:r>
            <w:r w:rsidR="00EB4543">
              <w:rPr>
                <w:noProof/>
                <w:webHidden/>
              </w:rPr>
            </w:r>
            <w:r w:rsidR="00EB4543">
              <w:rPr>
                <w:noProof/>
                <w:webHidden/>
              </w:rPr>
              <w:fldChar w:fldCharType="separate"/>
            </w:r>
            <w:r w:rsidR="00BB631D">
              <w:rPr>
                <w:noProof/>
                <w:webHidden/>
              </w:rPr>
              <w:t>9</w:t>
            </w:r>
            <w:r w:rsidR="00EB4543">
              <w:rPr>
                <w:noProof/>
                <w:webHidden/>
              </w:rPr>
              <w:fldChar w:fldCharType="end"/>
            </w:r>
          </w:hyperlink>
        </w:p>
        <w:p w14:paraId="27D7EE52" w14:textId="77777777" w:rsidR="00BB631D" w:rsidRDefault="002528C7">
          <w:pPr>
            <w:pStyle w:val="TOC3"/>
            <w:rPr>
              <w:rFonts w:asciiTheme="minorHAnsi" w:eastAsiaTheme="minorEastAsia" w:hAnsiTheme="minorHAnsi" w:cstheme="minorBidi"/>
              <w:noProof/>
              <w:sz w:val="22"/>
              <w:szCs w:val="22"/>
              <w:lang w:val="et-EE" w:eastAsia="et-EE"/>
            </w:rPr>
          </w:pPr>
          <w:hyperlink w:anchor="_Toc435700922" w:history="1">
            <w:r w:rsidR="00BB631D" w:rsidRPr="00BE233E">
              <w:rPr>
                <w:rStyle w:val="Hyperlink"/>
                <w:noProof/>
              </w:rPr>
              <w:t>8.3.5</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Leading Lights</w:t>
            </w:r>
            <w:r w:rsidR="00BB631D">
              <w:rPr>
                <w:noProof/>
                <w:webHidden/>
              </w:rPr>
              <w:tab/>
            </w:r>
            <w:r w:rsidR="00EB4543">
              <w:rPr>
                <w:noProof/>
                <w:webHidden/>
              </w:rPr>
              <w:fldChar w:fldCharType="begin"/>
            </w:r>
            <w:r w:rsidR="00BB631D">
              <w:rPr>
                <w:noProof/>
                <w:webHidden/>
              </w:rPr>
              <w:instrText xml:space="preserve"> PAGEREF _Toc435700922 \h </w:instrText>
            </w:r>
            <w:r w:rsidR="00EB4543">
              <w:rPr>
                <w:noProof/>
                <w:webHidden/>
              </w:rPr>
            </w:r>
            <w:r w:rsidR="00EB4543">
              <w:rPr>
                <w:noProof/>
                <w:webHidden/>
              </w:rPr>
              <w:fldChar w:fldCharType="separate"/>
            </w:r>
            <w:r w:rsidR="00BB631D">
              <w:rPr>
                <w:noProof/>
                <w:webHidden/>
              </w:rPr>
              <w:t>9</w:t>
            </w:r>
            <w:r w:rsidR="00EB4543">
              <w:rPr>
                <w:noProof/>
                <w:webHidden/>
              </w:rPr>
              <w:fldChar w:fldCharType="end"/>
            </w:r>
          </w:hyperlink>
        </w:p>
        <w:p w14:paraId="21DE8DCB" w14:textId="77777777" w:rsidR="00BB631D" w:rsidRDefault="002528C7">
          <w:pPr>
            <w:pStyle w:val="TOC3"/>
            <w:rPr>
              <w:rFonts w:asciiTheme="minorHAnsi" w:eastAsiaTheme="minorEastAsia" w:hAnsiTheme="minorHAnsi" w:cstheme="minorBidi"/>
              <w:noProof/>
              <w:sz w:val="22"/>
              <w:szCs w:val="22"/>
              <w:lang w:val="et-EE" w:eastAsia="et-EE"/>
            </w:rPr>
          </w:pPr>
          <w:hyperlink w:anchor="_Toc435700923" w:history="1">
            <w:r w:rsidR="00BB631D" w:rsidRPr="00BE233E">
              <w:rPr>
                <w:rStyle w:val="Hyperlink"/>
                <w:noProof/>
              </w:rPr>
              <w:t>8.3.6</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Other considerations</w:t>
            </w:r>
            <w:r w:rsidR="00BB631D">
              <w:rPr>
                <w:noProof/>
                <w:webHidden/>
              </w:rPr>
              <w:tab/>
            </w:r>
            <w:r w:rsidR="00EB4543">
              <w:rPr>
                <w:noProof/>
                <w:webHidden/>
              </w:rPr>
              <w:fldChar w:fldCharType="begin"/>
            </w:r>
            <w:r w:rsidR="00BB631D">
              <w:rPr>
                <w:noProof/>
                <w:webHidden/>
              </w:rPr>
              <w:instrText xml:space="preserve"> PAGEREF _Toc435700923 \h </w:instrText>
            </w:r>
            <w:r w:rsidR="00EB4543">
              <w:rPr>
                <w:noProof/>
                <w:webHidden/>
              </w:rPr>
            </w:r>
            <w:r w:rsidR="00EB4543">
              <w:rPr>
                <w:noProof/>
                <w:webHidden/>
              </w:rPr>
              <w:fldChar w:fldCharType="separate"/>
            </w:r>
            <w:r w:rsidR="00BB631D">
              <w:rPr>
                <w:noProof/>
                <w:webHidden/>
              </w:rPr>
              <w:t>9</w:t>
            </w:r>
            <w:r w:rsidR="00EB4543">
              <w:rPr>
                <w:noProof/>
                <w:webHidden/>
              </w:rPr>
              <w:fldChar w:fldCharType="end"/>
            </w:r>
          </w:hyperlink>
        </w:p>
        <w:p w14:paraId="71F25B97" w14:textId="77777777" w:rsidR="00BB631D" w:rsidRDefault="002528C7">
          <w:pPr>
            <w:pStyle w:val="TOC2"/>
            <w:rPr>
              <w:rFonts w:asciiTheme="minorHAnsi" w:eastAsiaTheme="minorEastAsia" w:hAnsiTheme="minorHAnsi" w:cstheme="minorBidi"/>
              <w:bCs w:val="0"/>
              <w:noProof/>
              <w:szCs w:val="22"/>
              <w:lang w:val="et-EE" w:eastAsia="et-EE"/>
            </w:rPr>
          </w:pPr>
          <w:hyperlink w:anchor="_Toc435700924" w:history="1">
            <w:r w:rsidR="00BB631D" w:rsidRPr="00BE233E">
              <w:rPr>
                <w:rStyle w:val="Hyperlink"/>
                <w:noProof/>
              </w:rPr>
              <w:t>8.4</w:t>
            </w:r>
            <w:r w:rsidR="00BB631D">
              <w:rPr>
                <w:rFonts w:asciiTheme="minorHAnsi" w:eastAsiaTheme="minorEastAsia" w:hAnsiTheme="minorHAnsi" w:cstheme="minorBidi"/>
                <w:bCs w:val="0"/>
                <w:noProof/>
                <w:szCs w:val="22"/>
                <w:lang w:val="et-EE" w:eastAsia="et-EE"/>
              </w:rPr>
              <w:tab/>
            </w:r>
            <w:r w:rsidR="00BB631D" w:rsidRPr="00BE233E">
              <w:rPr>
                <w:rStyle w:val="Hyperlink"/>
                <w:noProof/>
              </w:rPr>
              <w:t>Limitations of synchronisation</w:t>
            </w:r>
            <w:r w:rsidR="00BB631D">
              <w:rPr>
                <w:noProof/>
                <w:webHidden/>
              </w:rPr>
              <w:tab/>
            </w:r>
            <w:r w:rsidR="00EB4543">
              <w:rPr>
                <w:noProof/>
                <w:webHidden/>
              </w:rPr>
              <w:fldChar w:fldCharType="begin"/>
            </w:r>
            <w:r w:rsidR="00BB631D">
              <w:rPr>
                <w:noProof/>
                <w:webHidden/>
              </w:rPr>
              <w:instrText xml:space="preserve"> PAGEREF _Toc435700924 \h </w:instrText>
            </w:r>
            <w:r w:rsidR="00EB4543">
              <w:rPr>
                <w:noProof/>
                <w:webHidden/>
              </w:rPr>
            </w:r>
            <w:r w:rsidR="00EB4543">
              <w:rPr>
                <w:noProof/>
                <w:webHidden/>
              </w:rPr>
              <w:fldChar w:fldCharType="separate"/>
            </w:r>
            <w:r w:rsidR="00BB631D">
              <w:rPr>
                <w:noProof/>
                <w:webHidden/>
              </w:rPr>
              <w:t>10</w:t>
            </w:r>
            <w:r w:rsidR="00EB4543">
              <w:rPr>
                <w:noProof/>
                <w:webHidden/>
              </w:rPr>
              <w:fldChar w:fldCharType="end"/>
            </w:r>
          </w:hyperlink>
        </w:p>
        <w:p w14:paraId="79B0AE8E" w14:textId="77777777" w:rsidR="00BB631D" w:rsidRDefault="002528C7">
          <w:pPr>
            <w:pStyle w:val="TOC3"/>
            <w:rPr>
              <w:rFonts w:asciiTheme="minorHAnsi" w:eastAsiaTheme="minorEastAsia" w:hAnsiTheme="minorHAnsi" w:cstheme="minorBidi"/>
              <w:noProof/>
              <w:sz w:val="22"/>
              <w:szCs w:val="22"/>
              <w:lang w:val="et-EE" w:eastAsia="et-EE"/>
            </w:rPr>
          </w:pPr>
          <w:hyperlink w:anchor="_Toc435700925" w:history="1">
            <w:r w:rsidR="00BB631D" w:rsidRPr="00BE233E">
              <w:rPr>
                <w:rStyle w:val="Hyperlink"/>
                <w:noProof/>
              </w:rPr>
              <w:t>8.4.1</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Environmental limitations</w:t>
            </w:r>
            <w:r w:rsidR="00BB631D">
              <w:rPr>
                <w:noProof/>
                <w:webHidden/>
              </w:rPr>
              <w:tab/>
            </w:r>
            <w:r w:rsidR="00EB4543">
              <w:rPr>
                <w:noProof/>
                <w:webHidden/>
              </w:rPr>
              <w:fldChar w:fldCharType="begin"/>
            </w:r>
            <w:r w:rsidR="00BB631D">
              <w:rPr>
                <w:noProof/>
                <w:webHidden/>
              </w:rPr>
              <w:instrText xml:space="preserve"> PAGEREF _Toc435700925 \h </w:instrText>
            </w:r>
            <w:r w:rsidR="00EB4543">
              <w:rPr>
                <w:noProof/>
                <w:webHidden/>
              </w:rPr>
            </w:r>
            <w:r w:rsidR="00EB4543">
              <w:rPr>
                <w:noProof/>
                <w:webHidden/>
              </w:rPr>
              <w:fldChar w:fldCharType="separate"/>
            </w:r>
            <w:r w:rsidR="00BB631D">
              <w:rPr>
                <w:noProof/>
                <w:webHidden/>
              </w:rPr>
              <w:t>10</w:t>
            </w:r>
            <w:r w:rsidR="00EB4543">
              <w:rPr>
                <w:noProof/>
                <w:webHidden/>
              </w:rPr>
              <w:fldChar w:fldCharType="end"/>
            </w:r>
          </w:hyperlink>
        </w:p>
        <w:p w14:paraId="0A2583C9" w14:textId="77777777" w:rsidR="00BB631D" w:rsidRDefault="002528C7">
          <w:pPr>
            <w:pStyle w:val="TOC3"/>
            <w:rPr>
              <w:rFonts w:asciiTheme="minorHAnsi" w:eastAsiaTheme="minorEastAsia" w:hAnsiTheme="minorHAnsi" w:cstheme="minorBidi"/>
              <w:noProof/>
              <w:sz w:val="22"/>
              <w:szCs w:val="22"/>
              <w:lang w:val="et-EE" w:eastAsia="et-EE"/>
            </w:rPr>
          </w:pPr>
          <w:hyperlink w:anchor="_Toc435700926" w:history="1">
            <w:r w:rsidR="00BB631D" w:rsidRPr="00BE233E">
              <w:rPr>
                <w:rStyle w:val="Hyperlink"/>
                <w:noProof/>
              </w:rPr>
              <w:t>8.4.2</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Maximum slippage time</w:t>
            </w:r>
            <w:r w:rsidR="00BB631D">
              <w:rPr>
                <w:noProof/>
                <w:webHidden/>
              </w:rPr>
              <w:tab/>
            </w:r>
            <w:r w:rsidR="00EB4543">
              <w:rPr>
                <w:noProof/>
                <w:webHidden/>
              </w:rPr>
              <w:fldChar w:fldCharType="begin"/>
            </w:r>
            <w:r w:rsidR="00BB631D">
              <w:rPr>
                <w:noProof/>
                <w:webHidden/>
              </w:rPr>
              <w:instrText xml:space="preserve"> PAGEREF _Toc435700926 \h </w:instrText>
            </w:r>
            <w:r w:rsidR="00EB4543">
              <w:rPr>
                <w:noProof/>
                <w:webHidden/>
              </w:rPr>
            </w:r>
            <w:r w:rsidR="00EB4543">
              <w:rPr>
                <w:noProof/>
                <w:webHidden/>
              </w:rPr>
              <w:fldChar w:fldCharType="separate"/>
            </w:r>
            <w:r w:rsidR="00BB631D">
              <w:rPr>
                <w:noProof/>
                <w:webHidden/>
              </w:rPr>
              <w:t>10</w:t>
            </w:r>
            <w:r w:rsidR="00EB4543">
              <w:rPr>
                <w:noProof/>
                <w:webHidden/>
              </w:rPr>
              <w:fldChar w:fldCharType="end"/>
            </w:r>
          </w:hyperlink>
        </w:p>
        <w:p w14:paraId="5C3D75C8" w14:textId="77777777" w:rsidR="00BB631D" w:rsidRDefault="002528C7">
          <w:pPr>
            <w:pStyle w:val="TOC3"/>
            <w:rPr>
              <w:rFonts w:asciiTheme="minorHAnsi" w:eastAsiaTheme="minorEastAsia" w:hAnsiTheme="minorHAnsi" w:cstheme="minorBidi"/>
              <w:noProof/>
              <w:sz w:val="22"/>
              <w:szCs w:val="22"/>
              <w:lang w:val="et-EE" w:eastAsia="et-EE"/>
            </w:rPr>
          </w:pPr>
          <w:hyperlink w:anchor="_Toc435700927" w:history="1">
            <w:r w:rsidR="00BB631D" w:rsidRPr="00BE233E">
              <w:rPr>
                <w:rStyle w:val="Hyperlink"/>
                <w:noProof/>
              </w:rPr>
              <w:t>8.4.3</w:t>
            </w:r>
            <w:r w:rsidR="00BB631D">
              <w:rPr>
                <w:rFonts w:asciiTheme="minorHAnsi" w:eastAsiaTheme="minorEastAsia" w:hAnsiTheme="minorHAnsi" w:cstheme="minorBidi"/>
                <w:noProof/>
                <w:sz w:val="22"/>
                <w:szCs w:val="22"/>
                <w:lang w:val="et-EE" w:eastAsia="et-EE"/>
              </w:rPr>
              <w:tab/>
            </w:r>
            <w:r w:rsidR="00BB631D" w:rsidRPr="00BE233E">
              <w:rPr>
                <w:rStyle w:val="Hyperlink"/>
                <w:noProof/>
              </w:rPr>
              <w:t>Minimum angular separation</w:t>
            </w:r>
            <w:r w:rsidR="00BB631D">
              <w:rPr>
                <w:noProof/>
                <w:webHidden/>
              </w:rPr>
              <w:tab/>
            </w:r>
            <w:r w:rsidR="00EB4543">
              <w:rPr>
                <w:noProof/>
                <w:webHidden/>
              </w:rPr>
              <w:fldChar w:fldCharType="begin"/>
            </w:r>
            <w:r w:rsidR="00BB631D">
              <w:rPr>
                <w:noProof/>
                <w:webHidden/>
              </w:rPr>
              <w:instrText xml:space="preserve"> PAGEREF _Toc435700927 \h </w:instrText>
            </w:r>
            <w:r w:rsidR="00EB4543">
              <w:rPr>
                <w:noProof/>
                <w:webHidden/>
              </w:rPr>
            </w:r>
            <w:r w:rsidR="00EB4543">
              <w:rPr>
                <w:noProof/>
                <w:webHidden/>
              </w:rPr>
              <w:fldChar w:fldCharType="separate"/>
            </w:r>
            <w:r w:rsidR="00BB631D">
              <w:rPr>
                <w:noProof/>
                <w:webHidden/>
              </w:rPr>
              <w:t>10</w:t>
            </w:r>
            <w:r w:rsidR="00EB4543">
              <w:rPr>
                <w:noProof/>
                <w:webHidden/>
              </w:rPr>
              <w:fldChar w:fldCharType="end"/>
            </w:r>
          </w:hyperlink>
        </w:p>
        <w:p w14:paraId="3CDC699A" w14:textId="77777777" w:rsidR="00BB631D" w:rsidRDefault="002528C7">
          <w:pPr>
            <w:pStyle w:val="TOC1"/>
            <w:rPr>
              <w:rFonts w:asciiTheme="minorHAnsi" w:eastAsiaTheme="minorEastAsia" w:hAnsiTheme="minorHAnsi" w:cstheme="minorBidi"/>
              <w:b w:val="0"/>
              <w:bCs w:val="0"/>
              <w:caps w:val="0"/>
              <w:noProof/>
              <w:lang w:val="et-EE" w:eastAsia="et-EE"/>
            </w:rPr>
          </w:pPr>
          <w:hyperlink w:anchor="_Toc435700928" w:history="1">
            <w:r w:rsidR="00BB631D" w:rsidRPr="00BE233E">
              <w:rPr>
                <w:rStyle w:val="Hyperlink"/>
                <w:noProof/>
              </w:rPr>
              <w:t>9</w:t>
            </w:r>
            <w:r w:rsidR="00BB631D">
              <w:rPr>
                <w:rFonts w:asciiTheme="minorHAnsi" w:eastAsiaTheme="minorEastAsia" w:hAnsiTheme="minorHAnsi" w:cstheme="minorBidi"/>
                <w:b w:val="0"/>
                <w:bCs w:val="0"/>
                <w:caps w:val="0"/>
                <w:noProof/>
                <w:lang w:val="et-EE" w:eastAsia="et-EE"/>
              </w:rPr>
              <w:tab/>
            </w:r>
            <w:r w:rsidR="00BB631D" w:rsidRPr="00BE233E">
              <w:rPr>
                <w:rStyle w:val="Hyperlink"/>
                <w:noProof/>
              </w:rPr>
              <w:t>REFERENCES</w:t>
            </w:r>
            <w:r w:rsidR="00BB631D">
              <w:rPr>
                <w:noProof/>
                <w:webHidden/>
              </w:rPr>
              <w:tab/>
            </w:r>
            <w:r w:rsidR="00EB4543">
              <w:rPr>
                <w:noProof/>
                <w:webHidden/>
              </w:rPr>
              <w:fldChar w:fldCharType="begin"/>
            </w:r>
            <w:r w:rsidR="00BB631D">
              <w:rPr>
                <w:noProof/>
                <w:webHidden/>
              </w:rPr>
              <w:instrText xml:space="preserve"> PAGEREF _Toc435700928 \h </w:instrText>
            </w:r>
            <w:r w:rsidR="00EB4543">
              <w:rPr>
                <w:noProof/>
                <w:webHidden/>
              </w:rPr>
            </w:r>
            <w:r w:rsidR="00EB4543">
              <w:rPr>
                <w:noProof/>
                <w:webHidden/>
              </w:rPr>
              <w:fldChar w:fldCharType="separate"/>
            </w:r>
            <w:r w:rsidR="00BB631D">
              <w:rPr>
                <w:noProof/>
                <w:webHidden/>
              </w:rPr>
              <w:t>10</w:t>
            </w:r>
            <w:r w:rsidR="00EB4543">
              <w:rPr>
                <w:noProof/>
                <w:webHidden/>
              </w:rPr>
              <w:fldChar w:fldCharType="end"/>
            </w:r>
          </w:hyperlink>
        </w:p>
        <w:p w14:paraId="6ECBFAA8" w14:textId="77777777" w:rsidR="00D04F43" w:rsidRDefault="00EB4543">
          <w:r>
            <w:rPr>
              <w:b/>
              <w:bCs/>
              <w:noProof/>
            </w:rPr>
            <w:fldChar w:fldCharType="end"/>
          </w:r>
        </w:p>
      </w:sdtContent>
    </w:sdt>
    <w:p w14:paraId="225BE456" w14:textId="77777777" w:rsidR="001C670A" w:rsidRDefault="001C670A" w:rsidP="00380C7B"/>
    <w:p w14:paraId="3A5380E6" w14:textId="77777777" w:rsidR="00986D5A" w:rsidRDefault="00986D5A" w:rsidP="00986D5A">
      <w:pPr>
        <w:pStyle w:val="Title"/>
      </w:pPr>
      <w:bookmarkStart w:id="3" w:name="_Toc435700902"/>
      <w:r>
        <w:t>Index of Figures</w:t>
      </w:r>
      <w:bookmarkEnd w:id="3"/>
    </w:p>
    <w:p w14:paraId="3084C03D" w14:textId="77777777" w:rsidR="00A338E3" w:rsidRDefault="00A338E3">
      <w:pPr>
        <w:pStyle w:val="TableofFigures"/>
      </w:pPr>
    </w:p>
    <w:p w14:paraId="6FCF9EFA" w14:textId="77777777" w:rsidR="0016287F" w:rsidRDefault="00EB4543">
      <w:pPr>
        <w:pStyle w:val="TableofFigures"/>
        <w:rPr>
          <w:rFonts w:asciiTheme="minorHAnsi" w:eastAsiaTheme="minorEastAsia" w:hAnsiTheme="minorHAnsi" w:cstheme="minorBidi"/>
          <w:noProof/>
          <w:lang w:val="et-EE" w:eastAsia="et-EE"/>
        </w:rPr>
      </w:pPr>
      <w:r>
        <w:fldChar w:fldCharType="begin"/>
      </w:r>
      <w:r w:rsidR="00A338E3">
        <w:instrText xml:space="preserve"> TOC \h \z \c "Figure" </w:instrText>
      </w:r>
      <w:r>
        <w:fldChar w:fldCharType="separate"/>
      </w:r>
      <w:hyperlink w:anchor="_Toc435699616" w:history="1">
        <w:r w:rsidR="0016287F" w:rsidRPr="00560263">
          <w:rPr>
            <w:rStyle w:val="Hyperlink"/>
            <w:b/>
            <w:i/>
            <w:noProof/>
          </w:rPr>
          <w:t>Figure 1</w:t>
        </w:r>
        <w:r w:rsidR="0016287F" w:rsidRPr="00560263">
          <w:rPr>
            <w:rStyle w:val="Hyperlink"/>
            <w:b/>
            <w:i/>
            <w:noProof/>
            <w:lang w:eastAsia="de-DE"/>
          </w:rPr>
          <w:t xml:space="preserve">. </w:t>
        </w:r>
        <w:r w:rsidR="0016287F" w:rsidRPr="00560263">
          <w:rPr>
            <w:rStyle w:val="Hyperlink"/>
            <w:bCs/>
            <w:i/>
            <w:noProof/>
            <w:lang w:eastAsia="de-DE"/>
          </w:rPr>
          <w:t>Typical flash shapes (pulse profiles) produced by fixed incandescent light sources (left) and any light sources in rotating optics (right).</w:t>
        </w:r>
        <w:r w:rsidR="0016287F">
          <w:rPr>
            <w:noProof/>
            <w:webHidden/>
          </w:rPr>
          <w:tab/>
        </w:r>
        <w:r>
          <w:rPr>
            <w:noProof/>
            <w:webHidden/>
          </w:rPr>
          <w:fldChar w:fldCharType="begin"/>
        </w:r>
        <w:r w:rsidR="0016287F">
          <w:rPr>
            <w:noProof/>
            <w:webHidden/>
          </w:rPr>
          <w:instrText xml:space="preserve"> PAGEREF _Toc435699616 \h </w:instrText>
        </w:r>
        <w:r>
          <w:rPr>
            <w:noProof/>
            <w:webHidden/>
          </w:rPr>
        </w:r>
        <w:r>
          <w:rPr>
            <w:noProof/>
            <w:webHidden/>
          </w:rPr>
          <w:fldChar w:fldCharType="separate"/>
        </w:r>
        <w:r w:rsidR="0016287F">
          <w:rPr>
            <w:noProof/>
            <w:webHidden/>
          </w:rPr>
          <w:t>6</w:t>
        </w:r>
        <w:r>
          <w:rPr>
            <w:noProof/>
            <w:webHidden/>
          </w:rPr>
          <w:fldChar w:fldCharType="end"/>
        </w:r>
      </w:hyperlink>
    </w:p>
    <w:p w14:paraId="0B12CD37" w14:textId="77777777" w:rsidR="0016287F" w:rsidRDefault="002528C7">
      <w:pPr>
        <w:pStyle w:val="TableofFigures"/>
        <w:rPr>
          <w:rFonts w:asciiTheme="minorHAnsi" w:eastAsiaTheme="minorEastAsia" w:hAnsiTheme="minorHAnsi" w:cstheme="minorBidi"/>
          <w:noProof/>
          <w:lang w:val="et-EE" w:eastAsia="et-EE"/>
        </w:rPr>
      </w:pPr>
      <w:hyperlink w:anchor="_Toc435699617" w:history="1">
        <w:r w:rsidR="0016287F" w:rsidRPr="00560263">
          <w:rPr>
            <w:rStyle w:val="Hyperlink"/>
            <w:i/>
            <w:noProof/>
          </w:rPr>
          <w:t>Figure 2</w:t>
        </w:r>
        <w:r w:rsidR="0016287F" w:rsidRPr="00560263">
          <w:rPr>
            <w:rStyle w:val="Hyperlink"/>
            <w:i/>
            <w:noProof/>
            <w:lang w:eastAsia="de-DE"/>
          </w:rPr>
          <w:t>. Chart fragment showing a 6M FFl(1)R light (Estonian AtoN 300, Vahemadala Lighthouse)</w:t>
        </w:r>
        <w:r w:rsidR="0016287F">
          <w:rPr>
            <w:noProof/>
            <w:webHidden/>
          </w:rPr>
          <w:tab/>
        </w:r>
        <w:r w:rsidR="00EB4543">
          <w:rPr>
            <w:noProof/>
            <w:webHidden/>
          </w:rPr>
          <w:fldChar w:fldCharType="begin"/>
        </w:r>
        <w:r w:rsidR="0016287F">
          <w:rPr>
            <w:noProof/>
            <w:webHidden/>
          </w:rPr>
          <w:instrText xml:space="preserve"> PAGEREF _Toc435699617 \h </w:instrText>
        </w:r>
        <w:r w:rsidR="00EB4543">
          <w:rPr>
            <w:noProof/>
            <w:webHidden/>
          </w:rPr>
        </w:r>
        <w:r w:rsidR="00EB4543">
          <w:rPr>
            <w:noProof/>
            <w:webHidden/>
          </w:rPr>
          <w:fldChar w:fldCharType="separate"/>
        </w:r>
        <w:r w:rsidR="0016287F">
          <w:rPr>
            <w:noProof/>
            <w:webHidden/>
          </w:rPr>
          <w:t>7</w:t>
        </w:r>
        <w:r w:rsidR="00EB4543">
          <w:rPr>
            <w:noProof/>
            <w:webHidden/>
          </w:rPr>
          <w:fldChar w:fldCharType="end"/>
        </w:r>
      </w:hyperlink>
    </w:p>
    <w:p w14:paraId="6B577C23" w14:textId="77777777" w:rsidR="0016287F" w:rsidRDefault="002528C7">
      <w:pPr>
        <w:pStyle w:val="TableofFigures"/>
        <w:rPr>
          <w:rFonts w:asciiTheme="minorHAnsi" w:eastAsiaTheme="minorEastAsia" w:hAnsiTheme="minorHAnsi" w:cstheme="minorBidi"/>
          <w:noProof/>
          <w:lang w:val="et-EE" w:eastAsia="et-EE"/>
        </w:rPr>
      </w:pPr>
      <w:hyperlink w:anchor="_Toc435699618" w:history="1">
        <w:r w:rsidR="0016287F" w:rsidRPr="00560263">
          <w:rPr>
            <w:rStyle w:val="Hyperlink"/>
            <w:i/>
            <w:noProof/>
          </w:rPr>
          <w:t>Figure 3</w:t>
        </w:r>
        <w:r w:rsidR="0016287F" w:rsidRPr="00560263">
          <w:rPr>
            <w:rStyle w:val="Hyperlink"/>
            <w:i/>
            <w:noProof/>
            <w:lang w:eastAsia="de-DE"/>
          </w:rPr>
          <w:t>. Chart fragment showing a15M FFl light (Estonian AtoN 935, Sõrve Lighthouse)</w:t>
        </w:r>
        <w:r w:rsidR="0016287F">
          <w:rPr>
            <w:noProof/>
            <w:webHidden/>
          </w:rPr>
          <w:tab/>
        </w:r>
        <w:r w:rsidR="00EB4543">
          <w:rPr>
            <w:noProof/>
            <w:webHidden/>
          </w:rPr>
          <w:fldChar w:fldCharType="begin"/>
        </w:r>
        <w:r w:rsidR="0016287F">
          <w:rPr>
            <w:noProof/>
            <w:webHidden/>
          </w:rPr>
          <w:instrText xml:space="preserve"> PAGEREF _Toc435699618 \h </w:instrText>
        </w:r>
        <w:r w:rsidR="00EB4543">
          <w:rPr>
            <w:noProof/>
            <w:webHidden/>
          </w:rPr>
        </w:r>
        <w:r w:rsidR="00EB4543">
          <w:rPr>
            <w:noProof/>
            <w:webHidden/>
          </w:rPr>
          <w:fldChar w:fldCharType="separate"/>
        </w:r>
        <w:r w:rsidR="0016287F">
          <w:rPr>
            <w:noProof/>
            <w:webHidden/>
          </w:rPr>
          <w:t>7</w:t>
        </w:r>
        <w:r w:rsidR="00EB4543">
          <w:rPr>
            <w:noProof/>
            <w:webHidden/>
          </w:rPr>
          <w:fldChar w:fldCharType="end"/>
        </w:r>
      </w:hyperlink>
    </w:p>
    <w:p w14:paraId="16423DA8" w14:textId="77777777" w:rsidR="009E1230" w:rsidRPr="00371BEF" w:rsidRDefault="00EB4543" w:rsidP="00371BEF">
      <w:pPr>
        <w:pStyle w:val="Title"/>
      </w:pPr>
      <w:r>
        <w:fldChar w:fldCharType="end"/>
      </w:r>
      <w:r w:rsidR="00460028" w:rsidRPr="00371BEF">
        <w:br w:type="page"/>
      </w:r>
      <w:bookmarkStart w:id="4" w:name="_Toc435700903"/>
      <w:r w:rsidR="00610149" w:rsidRPr="00610149">
        <w:lastRenderedPageBreak/>
        <w:t>Selection of Rhythmic Characters of Lights on Aids to Navigation</w:t>
      </w:r>
      <w:bookmarkEnd w:id="4"/>
    </w:p>
    <w:p w14:paraId="06442216" w14:textId="77777777" w:rsidR="006427BF" w:rsidRPr="001C670A" w:rsidRDefault="001A2B50" w:rsidP="001C670A">
      <w:pPr>
        <w:pStyle w:val="Heading1"/>
      </w:pPr>
      <w:bookmarkStart w:id="5" w:name="_Toc435700904"/>
      <w:r w:rsidRPr="001C670A">
        <w:t>Introduction</w:t>
      </w:r>
      <w:bookmarkEnd w:id="5"/>
    </w:p>
    <w:p w14:paraId="7EDC677A" w14:textId="77777777" w:rsidR="00905348" w:rsidRDefault="00A105A1" w:rsidP="001D7A28">
      <w:pPr>
        <w:jc w:val="both"/>
        <w:rPr>
          <w:lang w:eastAsia="de-DE"/>
        </w:rPr>
      </w:pPr>
      <w:r>
        <w:rPr>
          <w:lang w:eastAsia="de-DE"/>
        </w:rPr>
        <w:t xml:space="preserve">This </w:t>
      </w:r>
      <w:r w:rsidR="00590366">
        <w:rPr>
          <w:lang w:eastAsia="de-DE"/>
        </w:rPr>
        <w:t>document</w:t>
      </w:r>
      <w:r>
        <w:rPr>
          <w:lang w:eastAsia="de-DE"/>
        </w:rPr>
        <w:t xml:space="preserve"> is intended for </w:t>
      </w:r>
      <w:r w:rsidR="00590366">
        <w:rPr>
          <w:lang w:eastAsia="de-DE"/>
        </w:rPr>
        <w:t xml:space="preserve">the </w:t>
      </w:r>
      <w:r>
        <w:rPr>
          <w:lang w:eastAsia="de-DE"/>
        </w:rPr>
        <w:t xml:space="preserve">provision of guidance </w:t>
      </w:r>
      <w:r w:rsidR="00590366">
        <w:rPr>
          <w:lang w:eastAsia="de-DE"/>
        </w:rPr>
        <w:t>to the</w:t>
      </w:r>
      <w:r>
        <w:rPr>
          <w:lang w:eastAsia="de-DE"/>
        </w:rPr>
        <w:t xml:space="preserve"> </w:t>
      </w:r>
      <w:r w:rsidR="00230CD8">
        <w:rPr>
          <w:lang w:eastAsia="de-DE"/>
        </w:rPr>
        <w:t xml:space="preserve">technical aspects of </w:t>
      </w:r>
      <w:r>
        <w:rPr>
          <w:lang w:eastAsia="de-DE"/>
        </w:rPr>
        <w:t xml:space="preserve">selecting the rhythmic characters </w:t>
      </w:r>
      <w:r w:rsidR="00590366">
        <w:rPr>
          <w:lang w:eastAsia="de-DE"/>
        </w:rPr>
        <w:t xml:space="preserve">as </w:t>
      </w:r>
      <w:r>
        <w:rPr>
          <w:lang w:eastAsia="de-DE"/>
        </w:rPr>
        <w:t>defined in Recommendation E-110 [1]</w:t>
      </w:r>
      <w:r w:rsidR="00590366">
        <w:rPr>
          <w:lang w:eastAsia="de-DE"/>
        </w:rPr>
        <w:t xml:space="preserve">. It </w:t>
      </w:r>
      <w:r w:rsidR="000236C6">
        <w:rPr>
          <w:lang w:eastAsia="de-DE"/>
        </w:rPr>
        <w:t>includ</w:t>
      </w:r>
      <w:r w:rsidR="00590366">
        <w:rPr>
          <w:lang w:eastAsia="de-DE"/>
        </w:rPr>
        <w:t>es</w:t>
      </w:r>
      <w:r w:rsidR="000236C6">
        <w:rPr>
          <w:lang w:eastAsia="de-DE"/>
        </w:rPr>
        <w:t xml:space="preserve"> te</w:t>
      </w:r>
      <w:r w:rsidR="00CA0298">
        <w:rPr>
          <w:lang w:eastAsia="de-DE"/>
        </w:rPr>
        <w:t xml:space="preserve">mporal considerations, </w:t>
      </w:r>
      <w:r w:rsidR="00590366">
        <w:rPr>
          <w:lang w:eastAsia="de-DE"/>
        </w:rPr>
        <w:t xml:space="preserve">selection of </w:t>
      </w:r>
      <w:r w:rsidR="00CA0298">
        <w:rPr>
          <w:lang w:eastAsia="de-DE"/>
        </w:rPr>
        <w:t xml:space="preserve">colours, </w:t>
      </w:r>
      <w:r w:rsidR="00590366">
        <w:rPr>
          <w:lang w:eastAsia="de-DE"/>
        </w:rPr>
        <w:t xml:space="preserve">the </w:t>
      </w:r>
      <w:r w:rsidR="00CA0298">
        <w:rPr>
          <w:lang w:eastAsia="de-DE"/>
        </w:rPr>
        <w:t xml:space="preserve">use of </w:t>
      </w:r>
      <w:r w:rsidR="00590366">
        <w:rPr>
          <w:lang w:eastAsia="de-DE"/>
        </w:rPr>
        <w:t>the</w:t>
      </w:r>
      <w:r w:rsidR="00100660">
        <w:rPr>
          <w:lang w:eastAsia="de-DE"/>
        </w:rPr>
        <w:t xml:space="preserve"> fixed and flashing</w:t>
      </w:r>
      <w:r w:rsidR="00590366">
        <w:rPr>
          <w:lang w:eastAsia="de-DE"/>
        </w:rPr>
        <w:t xml:space="preserve"> character</w:t>
      </w:r>
      <w:r w:rsidR="00CA0298">
        <w:rPr>
          <w:lang w:eastAsia="de-DE"/>
        </w:rPr>
        <w:t>,</w:t>
      </w:r>
      <w:r w:rsidR="00F52251">
        <w:rPr>
          <w:lang w:eastAsia="de-DE"/>
        </w:rPr>
        <w:t xml:space="preserve"> </w:t>
      </w:r>
      <w:r w:rsidR="00590366">
        <w:rPr>
          <w:lang w:eastAsia="de-DE"/>
        </w:rPr>
        <w:t>user</w:t>
      </w:r>
      <w:r w:rsidR="00F52251" w:rsidRPr="00EB08E9">
        <w:rPr>
          <w:lang w:eastAsia="de-DE"/>
        </w:rPr>
        <w:t xml:space="preserve"> considerations</w:t>
      </w:r>
      <w:r w:rsidR="00F52251" w:rsidRPr="00100660">
        <w:rPr>
          <w:lang w:eastAsia="de-DE"/>
        </w:rPr>
        <w:t>,</w:t>
      </w:r>
      <w:r w:rsidR="00CA0298" w:rsidRPr="00100660">
        <w:rPr>
          <w:lang w:eastAsia="de-DE"/>
        </w:rPr>
        <w:t xml:space="preserve"> </w:t>
      </w:r>
      <w:r w:rsidR="00E22901" w:rsidRPr="00100660">
        <w:rPr>
          <w:lang w:eastAsia="de-DE"/>
        </w:rPr>
        <w:t>synchronis</w:t>
      </w:r>
      <w:r w:rsidR="000236C6" w:rsidRPr="00100660">
        <w:rPr>
          <w:lang w:eastAsia="de-DE"/>
        </w:rPr>
        <w:t>ation</w:t>
      </w:r>
      <w:r w:rsidR="00CA0298" w:rsidRPr="00100660">
        <w:rPr>
          <w:lang w:eastAsia="de-DE"/>
        </w:rPr>
        <w:t xml:space="preserve"> and sequencing</w:t>
      </w:r>
      <w:r>
        <w:rPr>
          <w:lang w:eastAsia="de-DE"/>
        </w:rPr>
        <w:t xml:space="preserve">. </w:t>
      </w:r>
    </w:p>
    <w:p w14:paraId="687AAA14" w14:textId="77777777" w:rsidR="00856505" w:rsidRDefault="00856505" w:rsidP="001D7A28">
      <w:pPr>
        <w:jc w:val="both"/>
        <w:rPr>
          <w:lang w:eastAsia="de-DE"/>
        </w:rPr>
      </w:pPr>
    </w:p>
    <w:p w14:paraId="44DBBDB9" w14:textId="77777777" w:rsidR="00A70699" w:rsidRDefault="004B404D" w:rsidP="001D7A28">
      <w:pPr>
        <w:jc w:val="both"/>
        <w:rPr>
          <w:lang w:eastAsia="de-DE"/>
        </w:rPr>
      </w:pPr>
      <w:r w:rsidRPr="00590366">
        <w:rPr>
          <w:lang w:eastAsia="de-DE"/>
        </w:rPr>
        <w:t xml:space="preserve">While </w:t>
      </w:r>
      <w:r w:rsidR="00590366" w:rsidRPr="00590366">
        <w:rPr>
          <w:lang w:eastAsia="de-DE"/>
        </w:rPr>
        <w:t xml:space="preserve">the </w:t>
      </w:r>
      <w:r w:rsidRPr="00590366">
        <w:rPr>
          <w:lang w:eastAsia="de-DE"/>
        </w:rPr>
        <w:t xml:space="preserve">selection of a rhythmic character for floating </w:t>
      </w:r>
      <w:r w:rsidR="00590366">
        <w:rPr>
          <w:lang w:eastAsia="de-DE"/>
        </w:rPr>
        <w:t>AtoN</w:t>
      </w:r>
      <w:r w:rsidRPr="00590366">
        <w:rPr>
          <w:lang w:eastAsia="de-DE"/>
        </w:rPr>
        <w:t xml:space="preserve"> is a straightforward process strictly guided by E-110, there are many options for selection of a rhythmic character for a fixed </w:t>
      </w:r>
      <w:r w:rsidR="00590366">
        <w:rPr>
          <w:lang w:eastAsia="de-DE"/>
        </w:rPr>
        <w:t>AtoN</w:t>
      </w:r>
      <w:r w:rsidRPr="00590366">
        <w:rPr>
          <w:lang w:eastAsia="de-DE"/>
        </w:rPr>
        <w:t xml:space="preserve">. When selecting a rhythmic character for a fixed AtoN, one should </w:t>
      </w:r>
      <w:r w:rsidR="00A70699" w:rsidRPr="00590366">
        <w:rPr>
          <w:lang w:eastAsia="de-DE"/>
        </w:rPr>
        <w:t xml:space="preserve">first </w:t>
      </w:r>
      <w:r w:rsidRPr="00590366">
        <w:rPr>
          <w:lang w:eastAsia="de-DE"/>
        </w:rPr>
        <w:t xml:space="preserve">consider </w:t>
      </w:r>
      <w:r w:rsidR="00590366">
        <w:rPr>
          <w:lang w:eastAsia="de-DE"/>
        </w:rPr>
        <w:t xml:space="preserve">the </w:t>
      </w:r>
      <w:r w:rsidR="00A70699" w:rsidRPr="00590366">
        <w:rPr>
          <w:lang w:eastAsia="de-DE"/>
        </w:rPr>
        <w:t xml:space="preserve">navigational aspects (significant difference from nearby marks; </w:t>
      </w:r>
      <w:r w:rsidRPr="00590366">
        <w:rPr>
          <w:lang w:eastAsia="de-DE"/>
        </w:rPr>
        <w:t>conspicuity</w:t>
      </w:r>
      <w:r w:rsidR="00A70699" w:rsidRPr="00590366">
        <w:rPr>
          <w:lang w:eastAsia="de-DE"/>
        </w:rPr>
        <w:t>,</w:t>
      </w:r>
      <w:r w:rsidRPr="00590366">
        <w:rPr>
          <w:lang w:eastAsia="de-DE"/>
        </w:rPr>
        <w:t xml:space="preserve"> terrain and the background lighting</w:t>
      </w:r>
      <w:r w:rsidR="00A70699" w:rsidRPr="00590366">
        <w:rPr>
          <w:lang w:eastAsia="de-DE"/>
        </w:rPr>
        <w:t>, etc).</w:t>
      </w:r>
      <w:r w:rsidRPr="00590366">
        <w:rPr>
          <w:lang w:eastAsia="de-DE"/>
        </w:rPr>
        <w:t xml:space="preserve"> </w:t>
      </w:r>
      <w:r w:rsidR="00590366">
        <w:rPr>
          <w:lang w:eastAsia="de-DE"/>
        </w:rPr>
        <w:t xml:space="preserve">Then the technical aspects, such as, </w:t>
      </w:r>
      <w:r w:rsidR="00A70699" w:rsidRPr="00590366">
        <w:rPr>
          <w:lang w:eastAsia="de-DE"/>
        </w:rPr>
        <w:t xml:space="preserve">power requirements must be considered </w:t>
      </w:r>
      <w:r w:rsidR="00590366">
        <w:rPr>
          <w:lang w:eastAsia="de-DE"/>
        </w:rPr>
        <w:t>which</w:t>
      </w:r>
      <w:r w:rsidR="00A70699" w:rsidRPr="00590366">
        <w:rPr>
          <w:lang w:eastAsia="de-DE"/>
        </w:rPr>
        <w:t xml:space="preserve"> may require a second iteration of </w:t>
      </w:r>
      <w:r w:rsidR="00590366">
        <w:rPr>
          <w:lang w:eastAsia="de-DE"/>
        </w:rPr>
        <w:t>the</w:t>
      </w:r>
      <w:r w:rsidR="00A70699" w:rsidRPr="00590366">
        <w:rPr>
          <w:lang w:eastAsia="de-DE"/>
        </w:rPr>
        <w:t xml:space="preserve"> character selection.</w:t>
      </w:r>
      <w:r w:rsidR="00A70699">
        <w:rPr>
          <w:lang w:eastAsia="de-DE"/>
        </w:rPr>
        <w:t xml:space="preserve"> </w:t>
      </w:r>
    </w:p>
    <w:p w14:paraId="3D0A30BB" w14:textId="77777777" w:rsidR="004B404D" w:rsidRDefault="004B404D" w:rsidP="001D7A28">
      <w:pPr>
        <w:jc w:val="both"/>
        <w:rPr>
          <w:lang w:eastAsia="de-DE"/>
        </w:rPr>
      </w:pPr>
      <w:r>
        <w:rPr>
          <w:lang w:eastAsia="de-DE"/>
        </w:rPr>
        <w:t xml:space="preserve"> </w:t>
      </w:r>
    </w:p>
    <w:p w14:paraId="4AFC5D8F" w14:textId="77777777" w:rsidR="00BB3EBC" w:rsidRDefault="00BB3EBC" w:rsidP="001D7A28">
      <w:pPr>
        <w:jc w:val="both"/>
        <w:rPr>
          <w:lang w:eastAsia="de-DE"/>
        </w:rPr>
      </w:pPr>
      <w:r w:rsidRPr="00114CE7">
        <w:rPr>
          <w:highlight w:val="yellow"/>
          <w:lang w:eastAsia="de-DE"/>
        </w:rPr>
        <w:t>[After this Guideline is published and feedback from AtoN authorities is analysed, the intention is to reduce the content of the Recommendation E-110.]</w:t>
      </w:r>
    </w:p>
    <w:p w14:paraId="4E9E18CE" w14:textId="77777777" w:rsidR="006427BF" w:rsidRPr="00856505" w:rsidRDefault="001A2B50" w:rsidP="006760A5">
      <w:pPr>
        <w:pStyle w:val="Heading1"/>
      </w:pPr>
      <w:bookmarkStart w:id="6" w:name="_Toc435700905"/>
      <w:r w:rsidRPr="00856505">
        <w:t>Background</w:t>
      </w:r>
      <w:bookmarkEnd w:id="6"/>
    </w:p>
    <w:p w14:paraId="222A7938" w14:textId="77777777" w:rsidR="00114CE7" w:rsidRDefault="00841016" w:rsidP="00856505">
      <w:pPr>
        <w:jc w:val="both"/>
        <w:rPr>
          <w:lang w:eastAsia="de-DE"/>
        </w:rPr>
      </w:pPr>
      <w:r>
        <w:rPr>
          <w:lang w:eastAsia="de-DE"/>
        </w:rPr>
        <w:t xml:space="preserve">Historically, there were </w:t>
      </w:r>
      <w:r w:rsidR="00FF511E">
        <w:rPr>
          <w:lang w:eastAsia="de-DE"/>
        </w:rPr>
        <w:t xml:space="preserve">technical </w:t>
      </w:r>
      <w:r>
        <w:rPr>
          <w:lang w:eastAsia="de-DE"/>
        </w:rPr>
        <w:t xml:space="preserve">limitations in the achieving </w:t>
      </w:r>
      <w:r w:rsidR="00FF511E">
        <w:rPr>
          <w:lang w:eastAsia="de-DE"/>
        </w:rPr>
        <w:t>the characters available in E-110. However, i</w:t>
      </w:r>
      <w:r w:rsidR="00856505">
        <w:rPr>
          <w:lang w:eastAsia="de-DE"/>
        </w:rPr>
        <w:t xml:space="preserve">n </w:t>
      </w:r>
      <w:r w:rsidR="00EB08E9">
        <w:rPr>
          <w:lang w:eastAsia="de-DE"/>
        </w:rPr>
        <w:t xml:space="preserve">the </w:t>
      </w:r>
      <w:r w:rsidR="00856505">
        <w:rPr>
          <w:lang w:eastAsia="de-DE"/>
        </w:rPr>
        <w:t xml:space="preserve">foreseeable future </w:t>
      </w:r>
      <w:r w:rsidR="00114CE7">
        <w:rPr>
          <w:lang w:eastAsia="de-DE"/>
        </w:rPr>
        <w:t xml:space="preserve">the </w:t>
      </w:r>
      <w:r w:rsidR="00856505">
        <w:rPr>
          <w:lang w:eastAsia="de-DE"/>
        </w:rPr>
        <w:t xml:space="preserve">majority of AtoN lights on fixed and floating </w:t>
      </w:r>
      <w:r w:rsidR="00114CE7">
        <w:rPr>
          <w:lang w:eastAsia="de-DE"/>
        </w:rPr>
        <w:t>AtoN</w:t>
      </w:r>
      <w:r w:rsidR="00856505">
        <w:rPr>
          <w:lang w:eastAsia="de-DE"/>
        </w:rPr>
        <w:t xml:space="preserve"> will be converted to LED or other emerging </w:t>
      </w:r>
      <w:r w:rsidR="00114CE7">
        <w:rPr>
          <w:lang w:eastAsia="de-DE"/>
        </w:rPr>
        <w:t xml:space="preserve">light </w:t>
      </w:r>
      <w:r w:rsidR="00856505">
        <w:rPr>
          <w:lang w:eastAsia="de-DE"/>
        </w:rPr>
        <w:t xml:space="preserve">sources. There is much more scope </w:t>
      </w:r>
      <w:r w:rsidR="00114CE7">
        <w:rPr>
          <w:lang w:eastAsia="de-DE"/>
        </w:rPr>
        <w:t xml:space="preserve">in the </w:t>
      </w:r>
      <w:r w:rsidR="00856505">
        <w:rPr>
          <w:lang w:eastAsia="de-DE"/>
        </w:rPr>
        <w:t xml:space="preserve">selection of </w:t>
      </w:r>
      <w:r w:rsidR="00114CE7">
        <w:rPr>
          <w:lang w:eastAsia="de-DE"/>
        </w:rPr>
        <w:t>rhythmic</w:t>
      </w:r>
      <w:r w:rsidR="00856505">
        <w:rPr>
          <w:lang w:eastAsia="de-DE"/>
        </w:rPr>
        <w:t xml:space="preserve"> character</w:t>
      </w:r>
      <w:r w:rsidR="00114CE7">
        <w:rPr>
          <w:lang w:eastAsia="de-DE"/>
        </w:rPr>
        <w:t>s</w:t>
      </w:r>
      <w:r w:rsidR="00856505">
        <w:rPr>
          <w:lang w:eastAsia="de-DE"/>
        </w:rPr>
        <w:t xml:space="preserve"> to exploit </w:t>
      </w:r>
      <w:r w:rsidR="00FF511E">
        <w:rPr>
          <w:lang w:eastAsia="de-DE"/>
        </w:rPr>
        <w:t xml:space="preserve">with </w:t>
      </w:r>
      <w:r w:rsidR="00856505">
        <w:rPr>
          <w:lang w:eastAsia="de-DE"/>
        </w:rPr>
        <w:t>the</w:t>
      </w:r>
      <w:r w:rsidR="00114CE7">
        <w:rPr>
          <w:lang w:eastAsia="de-DE"/>
        </w:rPr>
        <w:t>se</w:t>
      </w:r>
      <w:r w:rsidR="00856505">
        <w:rPr>
          <w:lang w:eastAsia="de-DE"/>
        </w:rPr>
        <w:t xml:space="preserve"> new technologies</w:t>
      </w:r>
      <w:r w:rsidR="00114CE7">
        <w:rPr>
          <w:lang w:eastAsia="de-DE"/>
        </w:rPr>
        <w:t>.</w:t>
      </w:r>
      <w:r>
        <w:rPr>
          <w:lang w:eastAsia="de-DE"/>
        </w:rPr>
        <w:t xml:space="preserve"> </w:t>
      </w:r>
    </w:p>
    <w:p w14:paraId="52791FC7" w14:textId="77777777" w:rsidR="00114CE7" w:rsidRDefault="00114CE7" w:rsidP="00856505">
      <w:pPr>
        <w:jc w:val="both"/>
        <w:rPr>
          <w:lang w:eastAsia="de-DE"/>
        </w:rPr>
      </w:pPr>
    </w:p>
    <w:p w14:paraId="0BC4E53F" w14:textId="77777777" w:rsidR="00856505" w:rsidRPr="00862188" w:rsidRDefault="00114CE7" w:rsidP="00856505">
      <w:pPr>
        <w:jc w:val="both"/>
        <w:rPr>
          <w:highlight w:val="yellow"/>
          <w:lang w:eastAsia="de-DE"/>
        </w:rPr>
      </w:pPr>
      <w:commentRangeStart w:id="7"/>
      <w:r w:rsidRPr="00862188">
        <w:rPr>
          <w:highlight w:val="yellow"/>
          <w:lang w:eastAsia="de-DE"/>
        </w:rPr>
        <w:t>W</w:t>
      </w:r>
      <w:r w:rsidR="00856505" w:rsidRPr="00862188">
        <w:rPr>
          <w:highlight w:val="yellow"/>
          <w:lang w:eastAsia="de-DE"/>
        </w:rPr>
        <w:t xml:space="preserve">hile there are issues with rapid signal profile of new light sources in non-rotational optics that can be mitigated by introducing fixed and flashing characters. </w:t>
      </w:r>
      <w:commentRangeEnd w:id="7"/>
      <w:r w:rsidR="00AE5406">
        <w:rPr>
          <w:rStyle w:val="CommentReference"/>
          <w:lang w:eastAsia="de-DE"/>
        </w:rPr>
        <w:commentReference w:id="7"/>
      </w:r>
    </w:p>
    <w:p w14:paraId="1B9B4E19" w14:textId="77777777" w:rsidR="00856505" w:rsidRDefault="00856505" w:rsidP="00856505">
      <w:pPr>
        <w:jc w:val="both"/>
        <w:rPr>
          <w:lang w:eastAsia="de-DE"/>
        </w:rPr>
      </w:pPr>
      <w:commentRangeStart w:id="8"/>
      <w:r w:rsidRPr="00862188">
        <w:rPr>
          <w:highlight w:val="yellow"/>
          <w:lang w:eastAsia="de-DE"/>
        </w:rPr>
        <w:t xml:space="preserve">Increasing ease of time linking </w:t>
      </w:r>
      <w:r w:rsidR="007A0EDC" w:rsidRPr="00862188">
        <w:rPr>
          <w:highlight w:val="yellow"/>
          <w:lang w:eastAsia="de-DE"/>
        </w:rPr>
        <w:t xml:space="preserve">rhythmic </w:t>
      </w:r>
      <w:r w:rsidRPr="00862188">
        <w:rPr>
          <w:highlight w:val="yellow"/>
          <w:lang w:eastAsia="de-DE"/>
        </w:rPr>
        <w:t xml:space="preserve">characters between </w:t>
      </w:r>
      <w:proofErr w:type="spellStart"/>
      <w:r w:rsidRPr="00862188">
        <w:rPr>
          <w:highlight w:val="yellow"/>
          <w:lang w:eastAsia="de-DE"/>
        </w:rPr>
        <w:t>AtoNs</w:t>
      </w:r>
      <w:proofErr w:type="spellEnd"/>
      <w:r w:rsidRPr="00862188">
        <w:rPr>
          <w:highlight w:val="yellow"/>
          <w:lang w:eastAsia="de-DE"/>
        </w:rPr>
        <w:t xml:space="preserve"> for synchronisation and sequencing can be more cost effectively achieved.</w:t>
      </w:r>
      <w:r>
        <w:rPr>
          <w:lang w:eastAsia="de-DE"/>
        </w:rPr>
        <w:t xml:space="preserve"> </w:t>
      </w:r>
      <w:commentRangeEnd w:id="8"/>
      <w:r w:rsidR="00AE5406">
        <w:rPr>
          <w:rStyle w:val="CommentReference"/>
          <w:lang w:eastAsia="de-DE"/>
        </w:rPr>
        <w:commentReference w:id="8"/>
      </w:r>
    </w:p>
    <w:p w14:paraId="300FCF01" w14:textId="77777777" w:rsidR="001A2B50" w:rsidRPr="00371BEF" w:rsidRDefault="001A2B50" w:rsidP="004A3893">
      <w:pPr>
        <w:pStyle w:val="BodyText"/>
      </w:pPr>
    </w:p>
    <w:p w14:paraId="69851C7F" w14:textId="77777777" w:rsidR="001A2B50" w:rsidRPr="00F52251" w:rsidRDefault="001A2B50" w:rsidP="006760A5">
      <w:pPr>
        <w:pStyle w:val="Heading1"/>
      </w:pPr>
      <w:bookmarkStart w:id="9" w:name="_Toc435700906"/>
      <w:r w:rsidRPr="00F52251">
        <w:t xml:space="preserve">Scope </w:t>
      </w:r>
      <w:r w:rsidR="00F52251" w:rsidRPr="00F52251">
        <w:t>AND</w:t>
      </w:r>
      <w:r w:rsidRPr="00F52251">
        <w:t xml:space="preserve"> Purpose</w:t>
      </w:r>
      <w:bookmarkEnd w:id="9"/>
    </w:p>
    <w:p w14:paraId="32A32AC0" w14:textId="77777777" w:rsidR="00F52251" w:rsidRDefault="00F52251" w:rsidP="00371BEF">
      <w:pPr>
        <w:pStyle w:val="BodyText"/>
      </w:pPr>
      <w:r>
        <w:t>This document applies to marine aids to navigation signal lights on fixed and floating applications. It is intended for provision of integrated guidance on the following topics:</w:t>
      </w:r>
    </w:p>
    <w:p w14:paraId="38ABCFD5" w14:textId="77777777" w:rsidR="00310496" w:rsidRDefault="00310496" w:rsidP="006C4FEB">
      <w:pPr>
        <w:pStyle w:val="BodyText"/>
        <w:numPr>
          <w:ilvl w:val="0"/>
          <w:numId w:val="17"/>
        </w:numPr>
        <w:rPr>
          <w:lang w:eastAsia="de-DE"/>
        </w:rPr>
      </w:pPr>
      <w:r>
        <w:rPr>
          <w:lang w:eastAsia="de-DE"/>
        </w:rPr>
        <w:t>general temporal considerations</w:t>
      </w:r>
    </w:p>
    <w:p w14:paraId="3250EE2E" w14:textId="77777777" w:rsidR="00F52251" w:rsidRDefault="00516166" w:rsidP="006C4FEB">
      <w:pPr>
        <w:pStyle w:val="BodyText"/>
        <w:numPr>
          <w:ilvl w:val="0"/>
          <w:numId w:val="17"/>
        </w:numPr>
        <w:rPr>
          <w:lang w:eastAsia="de-DE"/>
        </w:rPr>
      </w:pPr>
      <w:r>
        <w:rPr>
          <w:lang w:eastAsia="de-DE"/>
        </w:rPr>
        <w:t>selection of colours</w:t>
      </w:r>
      <w:r w:rsidR="00F52251">
        <w:rPr>
          <w:lang w:eastAsia="de-DE"/>
        </w:rPr>
        <w:t xml:space="preserve"> </w:t>
      </w:r>
    </w:p>
    <w:p w14:paraId="65CE1F58" w14:textId="77777777" w:rsidR="00F52251" w:rsidRDefault="00516166" w:rsidP="006C4FEB">
      <w:pPr>
        <w:pStyle w:val="BodyText"/>
        <w:numPr>
          <w:ilvl w:val="0"/>
          <w:numId w:val="17"/>
        </w:numPr>
        <w:rPr>
          <w:lang w:eastAsia="de-DE"/>
        </w:rPr>
      </w:pPr>
      <w:r>
        <w:rPr>
          <w:lang w:eastAsia="de-DE"/>
        </w:rPr>
        <w:t>flash duration</w:t>
      </w:r>
      <w:r w:rsidR="00F52251">
        <w:rPr>
          <w:lang w:eastAsia="de-DE"/>
        </w:rPr>
        <w:t xml:space="preserve"> </w:t>
      </w:r>
    </w:p>
    <w:p w14:paraId="2F955B7F" w14:textId="77777777" w:rsidR="00F52251" w:rsidRDefault="00F52251" w:rsidP="006C4FEB">
      <w:pPr>
        <w:pStyle w:val="BodyText"/>
        <w:numPr>
          <w:ilvl w:val="0"/>
          <w:numId w:val="17"/>
        </w:numPr>
        <w:rPr>
          <w:lang w:eastAsia="de-DE"/>
        </w:rPr>
      </w:pPr>
      <w:r>
        <w:rPr>
          <w:lang w:eastAsia="de-DE"/>
        </w:rPr>
        <w:t xml:space="preserve">character length </w:t>
      </w:r>
    </w:p>
    <w:p w14:paraId="0FE3D987" w14:textId="77777777" w:rsidR="00F52251" w:rsidRDefault="00F52251" w:rsidP="006C4FEB">
      <w:pPr>
        <w:pStyle w:val="BodyText"/>
        <w:numPr>
          <w:ilvl w:val="0"/>
          <w:numId w:val="17"/>
        </w:numPr>
        <w:rPr>
          <w:lang w:eastAsia="de-DE"/>
        </w:rPr>
      </w:pPr>
      <w:r>
        <w:rPr>
          <w:lang w:eastAsia="de-DE"/>
        </w:rPr>
        <w:t>use of simultane</w:t>
      </w:r>
      <w:r w:rsidR="00516166">
        <w:rPr>
          <w:lang w:eastAsia="de-DE"/>
        </w:rPr>
        <w:t>ous fixed and flashing signals</w:t>
      </w:r>
    </w:p>
    <w:p w14:paraId="331CC0F9" w14:textId="77777777" w:rsidR="00F52251" w:rsidRDefault="00F440A2" w:rsidP="006C4FEB">
      <w:pPr>
        <w:pStyle w:val="BodyText"/>
        <w:numPr>
          <w:ilvl w:val="0"/>
          <w:numId w:val="17"/>
        </w:numPr>
      </w:pPr>
      <w:r>
        <w:rPr>
          <w:lang w:eastAsia="de-DE"/>
        </w:rPr>
        <w:t>synchronis</w:t>
      </w:r>
      <w:r w:rsidR="00F52251">
        <w:rPr>
          <w:lang w:eastAsia="de-DE"/>
        </w:rPr>
        <w:t>ation and sequencing</w:t>
      </w:r>
    </w:p>
    <w:p w14:paraId="7123DB62" w14:textId="77777777" w:rsidR="001600B5" w:rsidRDefault="001600B5" w:rsidP="006C4FEB">
      <w:pPr>
        <w:pStyle w:val="BodyText"/>
        <w:numPr>
          <w:ilvl w:val="0"/>
          <w:numId w:val="17"/>
        </w:numPr>
      </w:pPr>
      <w:proofErr w:type="gramStart"/>
      <w:r>
        <w:rPr>
          <w:lang w:eastAsia="de-DE"/>
        </w:rPr>
        <w:t>sharing</w:t>
      </w:r>
      <w:proofErr w:type="gramEnd"/>
      <w:r>
        <w:rPr>
          <w:lang w:eastAsia="de-DE"/>
        </w:rPr>
        <w:t xml:space="preserve"> of good practice by inclusion of examples in </w:t>
      </w:r>
      <w:r w:rsidRPr="00B30795">
        <w:rPr>
          <w:highlight w:val="yellow"/>
          <w:lang w:eastAsia="de-DE"/>
        </w:rPr>
        <w:t>appendices</w:t>
      </w:r>
      <w:r w:rsidR="00507C56">
        <w:rPr>
          <w:lang w:eastAsia="de-DE"/>
        </w:rPr>
        <w:t>.</w:t>
      </w:r>
    </w:p>
    <w:p w14:paraId="07A43105" w14:textId="77777777" w:rsidR="00F52251" w:rsidRPr="00371BEF" w:rsidRDefault="00F52251" w:rsidP="00371BEF">
      <w:pPr>
        <w:pStyle w:val="BodyText"/>
      </w:pPr>
    </w:p>
    <w:p w14:paraId="40F94E61" w14:textId="77777777" w:rsidR="001A2B50" w:rsidRPr="00B52679" w:rsidRDefault="00EF7D00" w:rsidP="006760A5">
      <w:pPr>
        <w:pStyle w:val="Heading1"/>
      </w:pPr>
      <w:bookmarkStart w:id="10" w:name="_Toc435700907"/>
      <w:r w:rsidRPr="00B52679">
        <w:t>Definitions / Acronyms</w:t>
      </w:r>
      <w:bookmarkEnd w:id="10"/>
    </w:p>
    <w:p w14:paraId="3740B69B" w14:textId="77777777" w:rsidR="00CB5860" w:rsidRPr="00CB5860" w:rsidRDefault="00D50EC9" w:rsidP="00CB5860">
      <w:pPr>
        <w:pStyle w:val="BodyText"/>
      </w:pPr>
      <w:r>
        <w:t xml:space="preserve">- </w:t>
      </w:r>
      <w:r w:rsidR="00CB5860">
        <w:t>.</w:t>
      </w:r>
    </w:p>
    <w:p w14:paraId="48AA2A34" w14:textId="77777777" w:rsidR="001A2B50" w:rsidRPr="00371BEF" w:rsidRDefault="006544EA" w:rsidP="006760A5">
      <w:pPr>
        <w:pStyle w:val="Heading1"/>
      </w:pPr>
      <w:bookmarkStart w:id="11" w:name="_Toc435700908"/>
      <w:r>
        <w:lastRenderedPageBreak/>
        <w:t xml:space="preserve">GENERAL </w:t>
      </w:r>
      <w:r w:rsidR="00EF7D00" w:rsidRPr="00EF7D00">
        <w:t>TEMPORAL CONSIDERATIONS</w:t>
      </w:r>
      <w:bookmarkEnd w:id="11"/>
    </w:p>
    <w:p w14:paraId="4321FB2F" w14:textId="77777777" w:rsidR="0041569E" w:rsidRDefault="0041569E" w:rsidP="0041569E">
      <w:pPr>
        <w:pStyle w:val="Heading2"/>
        <w:rPr>
          <w:lang w:eastAsia="de-DE"/>
        </w:rPr>
      </w:pPr>
      <w:bookmarkStart w:id="12" w:name="_Toc435700909"/>
      <w:r>
        <w:rPr>
          <w:lang w:eastAsia="de-DE"/>
        </w:rPr>
        <w:t>Considerations for period selection</w:t>
      </w:r>
      <w:bookmarkEnd w:id="12"/>
      <w:r>
        <w:rPr>
          <w:lang w:eastAsia="de-DE"/>
        </w:rPr>
        <w:t xml:space="preserve"> </w:t>
      </w:r>
    </w:p>
    <w:p w14:paraId="09AE224E" w14:textId="77777777" w:rsidR="00806501" w:rsidRDefault="008068B2" w:rsidP="00310496">
      <w:pPr>
        <w:jc w:val="both"/>
        <w:rPr>
          <w:lang w:eastAsia="de-DE"/>
        </w:rPr>
      </w:pPr>
      <w:r w:rsidRPr="00310496">
        <w:rPr>
          <w:lang w:eastAsia="de-DE"/>
        </w:rPr>
        <w:t xml:space="preserve">The persistence of vision of a light, after extinction of the light, </w:t>
      </w:r>
      <w:commentRangeStart w:id="13"/>
      <w:r w:rsidRPr="00310496">
        <w:rPr>
          <w:lang w:eastAsia="de-DE"/>
        </w:rPr>
        <w:t>can reach 0.15 second</w:t>
      </w:r>
      <w:commentRangeEnd w:id="13"/>
      <w:r w:rsidR="00AE5406">
        <w:rPr>
          <w:rStyle w:val="CommentReference"/>
          <w:lang w:eastAsia="de-DE"/>
        </w:rPr>
        <w:commentReference w:id="13"/>
      </w:r>
      <w:r w:rsidR="003038EB">
        <w:rPr>
          <w:lang w:eastAsia="de-DE"/>
        </w:rPr>
        <w:t>.</w:t>
      </w:r>
      <w:r w:rsidRPr="00310496">
        <w:rPr>
          <w:lang w:eastAsia="de-DE"/>
        </w:rPr>
        <w:t xml:space="preserve"> </w:t>
      </w:r>
      <w:r w:rsidR="003038EB">
        <w:rPr>
          <w:lang w:eastAsia="de-DE"/>
        </w:rPr>
        <w:t>I</w:t>
      </w:r>
      <w:r w:rsidRPr="00310496">
        <w:rPr>
          <w:lang w:eastAsia="de-DE"/>
        </w:rPr>
        <w:t>f the duration of an interval of darkness in a rhythmic</w:t>
      </w:r>
      <w:r w:rsidR="003038EB">
        <w:rPr>
          <w:lang w:eastAsia="de-DE"/>
        </w:rPr>
        <w:t xml:space="preserve"> </w:t>
      </w:r>
      <w:r w:rsidRPr="00310496">
        <w:rPr>
          <w:lang w:eastAsia="de-DE"/>
        </w:rPr>
        <w:t>character is made too short</w:t>
      </w:r>
      <w:r w:rsidR="003038EB">
        <w:rPr>
          <w:lang w:eastAsia="de-DE"/>
        </w:rPr>
        <w:t>, the flashes may merge, obstructing identification of an AtoN</w:t>
      </w:r>
      <w:r w:rsidRPr="00310496">
        <w:rPr>
          <w:lang w:eastAsia="de-DE"/>
        </w:rPr>
        <w:t>.</w:t>
      </w:r>
      <w:r w:rsidR="00310496">
        <w:rPr>
          <w:lang w:eastAsia="de-DE"/>
        </w:rPr>
        <w:t xml:space="preserve"> </w:t>
      </w:r>
      <w:r w:rsidR="00806501">
        <w:rPr>
          <w:lang w:eastAsia="de-DE"/>
        </w:rPr>
        <w:t xml:space="preserve">Therefore, duration of an eclipse should not be reduced to under </w:t>
      </w:r>
      <w:r w:rsidR="00806501" w:rsidRPr="005C556F">
        <w:rPr>
          <w:highlight w:val="yellow"/>
          <w:lang w:eastAsia="de-DE"/>
        </w:rPr>
        <w:t>0.15</w:t>
      </w:r>
      <w:r w:rsidR="00806501">
        <w:rPr>
          <w:lang w:eastAsia="de-DE"/>
        </w:rPr>
        <w:t xml:space="preserve"> second</w:t>
      </w:r>
      <w:r w:rsidR="005C556F">
        <w:rPr>
          <w:lang w:eastAsia="de-DE"/>
        </w:rPr>
        <w:t xml:space="preserve"> </w:t>
      </w:r>
      <w:r w:rsidR="005C556F" w:rsidRPr="005C556F">
        <w:rPr>
          <w:highlight w:val="yellow"/>
          <w:lang w:eastAsia="de-DE"/>
        </w:rPr>
        <w:t>(</w:t>
      </w:r>
      <w:commentRangeStart w:id="14"/>
      <w:r w:rsidR="005C556F" w:rsidRPr="005C556F">
        <w:rPr>
          <w:highlight w:val="yellow"/>
          <w:lang w:eastAsia="de-DE"/>
        </w:rPr>
        <w:t>subject to further testing</w:t>
      </w:r>
      <w:commentRangeEnd w:id="14"/>
      <w:r w:rsidR="008A1027">
        <w:rPr>
          <w:rStyle w:val="CommentReference"/>
          <w:lang w:eastAsia="de-DE"/>
        </w:rPr>
        <w:commentReference w:id="14"/>
      </w:r>
      <w:r w:rsidR="005C556F" w:rsidRPr="005C556F">
        <w:rPr>
          <w:highlight w:val="yellow"/>
          <w:lang w:eastAsia="de-DE"/>
        </w:rPr>
        <w:t>)</w:t>
      </w:r>
      <w:r w:rsidR="00806501">
        <w:rPr>
          <w:lang w:eastAsia="de-DE"/>
        </w:rPr>
        <w:t xml:space="preserve">. </w:t>
      </w:r>
    </w:p>
    <w:p w14:paraId="7866B0D9" w14:textId="77777777" w:rsidR="00AC7E94" w:rsidRDefault="00AC7E94" w:rsidP="00310496">
      <w:pPr>
        <w:jc w:val="both"/>
        <w:rPr>
          <w:lang w:eastAsia="de-DE"/>
        </w:rPr>
      </w:pPr>
    </w:p>
    <w:p w14:paraId="169B5C9C" w14:textId="77777777" w:rsidR="00AC7E94" w:rsidRDefault="00AC7E94" w:rsidP="00310496">
      <w:pPr>
        <w:jc w:val="both"/>
        <w:rPr>
          <w:lang w:eastAsia="de-DE"/>
        </w:rPr>
      </w:pPr>
      <w:r>
        <w:rPr>
          <w:lang w:eastAsia="de-DE"/>
        </w:rPr>
        <w:t>The periods of the characters of rhythmic lights should be selected in accordance with location specific navigational requirements</w:t>
      </w:r>
      <w:r w:rsidR="006C17FF">
        <w:rPr>
          <w:lang w:eastAsia="de-DE"/>
        </w:rPr>
        <w:t xml:space="preserve"> and results of corresponding risk assessments</w:t>
      </w:r>
      <w:r w:rsidR="0076249A">
        <w:rPr>
          <w:lang w:eastAsia="de-DE"/>
        </w:rPr>
        <w:t xml:space="preserve">. Historically, periods of up to 30 seconds have been used for major landfall lights. </w:t>
      </w:r>
      <w:r w:rsidR="006C17FF">
        <w:rPr>
          <w:lang w:eastAsia="de-DE"/>
        </w:rPr>
        <w:t xml:space="preserve">Where possible, it is recommended to limit </w:t>
      </w:r>
      <w:r w:rsidR="00DE0C8A">
        <w:rPr>
          <w:lang w:eastAsia="de-DE"/>
        </w:rPr>
        <w:t xml:space="preserve">the </w:t>
      </w:r>
      <w:r w:rsidR="006C17FF">
        <w:rPr>
          <w:lang w:eastAsia="de-DE"/>
        </w:rPr>
        <w:t xml:space="preserve">rhythmic character length to </w:t>
      </w:r>
      <w:r w:rsidR="002B784B">
        <w:rPr>
          <w:highlight w:val="yellow"/>
          <w:lang w:eastAsia="de-DE"/>
        </w:rPr>
        <w:t>16</w:t>
      </w:r>
      <w:r w:rsidR="006C17FF" w:rsidRPr="00A761A8">
        <w:rPr>
          <w:highlight w:val="yellow"/>
          <w:lang w:eastAsia="de-DE"/>
        </w:rPr>
        <w:t xml:space="preserve"> seconds</w:t>
      </w:r>
      <w:r w:rsidR="00A761A8" w:rsidRPr="00A761A8">
        <w:rPr>
          <w:highlight w:val="yellow"/>
          <w:lang w:eastAsia="de-DE"/>
        </w:rPr>
        <w:t xml:space="preserve"> (</w:t>
      </w:r>
      <w:commentRangeStart w:id="15"/>
      <w:commentRangeStart w:id="16"/>
      <w:r w:rsidR="00A761A8" w:rsidRPr="00A761A8">
        <w:rPr>
          <w:highlight w:val="yellow"/>
          <w:lang w:eastAsia="de-DE"/>
        </w:rPr>
        <w:t>to be verified by trials</w:t>
      </w:r>
      <w:commentRangeEnd w:id="15"/>
      <w:r w:rsidR="008A1027">
        <w:rPr>
          <w:rStyle w:val="CommentReference"/>
          <w:lang w:eastAsia="de-DE"/>
        </w:rPr>
        <w:commentReference w:id="15"/>
      </w:r>
      <w:commentRangeEnd w:id="16"/>
      <w:r w:rsidR="00AE5406">
        <w:rPr>
          <w:rStyle w:val="CommentReference"/>
          <w:lang w:eastAsia="de-DE"/>
        </w:rPr>
        <w:commentReference w:id="16"/>
      </w:r>
      <w:r w:rsidR="00A761A8" w:rsidRPr="00A761A8">
        <w:rPr>
          <w:highlight w:val="yellow"/>
          <w:lang w:eastAsia="de-DE"/>
        </w:rPr>
        <w:t>)</w:t>
      </w:r>
      <w:r w:rsidR="006C17FF">
        <w:rPr>
          <w:lang w:eastAsia="de-DE"/>
        </w:rPr>
        <w:t>.</w:t>
      </w:r>
    </w:p>
    <w:p w14:paraId="613C962D" w14:textId="77777777" w:rsidR="0076249A" w:rsidRDefault="0076249A" w:rsidP="00310496">
      <w:pPr>
        <w:jc w:val="both"/>
        <w:rPr>
          <w:lang w:eastAsia="de-DE"/>
        </w:rPr>
      </w:pPr>
    </w:p>
    <w:p w14:paraId="6C5A1D74" w14:textId="77777777" w:rsidR="006C17FF" w:rsidRDefault="006C17FF" w:rsidP="006C17FF">
      <w:pPr>
        <w:jc w:val="both"/>
        <w:rPr>
          <w:lang w:eastAsia="de-DE"/>
        </w:rPr>
      </w:pPr>
      <w:r>
        <w:rPr>
          <w:lang w:eastAsia="de-DE"/>
        </w:rPr>
        <w:t xml:space="preserve">In order to maintain spatial awareness, eclipse length of a group flashing light should not exceed </w:t>
      </w:r>
      <w:r w:rsidRPr="00820895">
        <w:rPr>
          <w:highlight w:val="yellow"/>
          <w:lang w:eastAsia="de-DE"/>
        </w:rPr>
        <w:t>8 seconds</w:t>
      </w:r>
      <w:r>
        <w:rPr>
          <w:lang w:eastAsia="de-DE"/>
        </w:rPr>
        <w:t xml:space="preserve"> </w:t>
      </w:r>
      <w:r w:rsidRPr="005E3CE3">
        <w:rPr>
          <w:highlight w:val="yellow"/>
          <w:lang w:eastAsia="de-DE"/>
        </w:rPr>
        <w:t>(</w:t>
      </w:r>
      <w:commentRangeStart w:id="17"/>
      <w:r w:rsidRPr="005E3CE3">
        <w:rPr>
          <w:highlight w:val="yellow"/>
          <w:lang w:eastAsia="de-DE"/>
        </w:rPr>
        <w:t>to be verified by trials</w:t>
      </w:r>
      <w:commentRangeEnd w:id="17"/>
      <w:r w:rsidR="008A1027">
        <w:rPr>
          <w:rStyle w:val="CommentReference"/>
          <w:lang w:eastAsia="de-DE"/>
        </w:rPr>
        <w:commentReference w:id="17"/>
      </w:r>
      <w:r w:rsidRPr="005E3CE3">
        <w:rPr>
          <w:highlight w:val="yellow"/>
          <w:lang w:eastAsia="de-DE"/>
        </w:rPr>
        <w:t>)</w:t>
      </w:r>
      <w:r>
        <w:rPr>
          <w:lang w:eastAsia="de-DE"/>
        </w:rPr>
        <w:t>. When longer eclipse is required to avoid confusion with other lights, introduction of a fixed</w:t>
      </w:r>
      <w:ins w:id="18" w:author="Martin Bransby" w:date="2016-04-19T09:05:00Z">
        <w:r w:rsidR="00AE5406">
          <w:rPr>
            <w:lang w:eastAsia="de-DE"/>
          </w:rPr>
          <w:t>/</w:t>
        </w:r>
      </w:ins>
      <w:del w:id="19" w:author="Martin Bransby" w:date="2016-04-19T09:05:00Z">
        <w:r w:rsidDel="00AE5406">
          <w:rPr>
            <w:lang w:eastAsia="de-DE"/>
          </w:rPr>
          <w:delText xml:space="preserve"> </w:delText>
        </w:r>
      </w:del>
      <w:del w:id="20" w:author="Martin Bransby" w:date="2016-04-19T09:04:00Z">
        <w:r w:rsidDel="00AE5406">
          <w:rPr>
            <w:lang w:eastAsia="de-DE"/>
          </w:rPr>
          <w:delText xml:space="preserve">and </w:delText>
        </w:r>
      </w:del>
      <w:del w:id="21" w:author="Martin Bransby" w:date="2016-04-19T09:05:00Z">
        <w:r w:rsidDel="00AE5406">
          <w:rPr>
            <w:lang w:eastAsia="de-DE"/>
          </w:rPr>
          <w:delText>f</w:delText>
        </w:r>
      </w:del>
      <w:ins w:id="22" w:author="Martin Bransby" w:date="2016-04-19T09:05:00Z">
        <w:r w:rsidR="00AE5406">
          <w:rPr>
            <w:lang w:eastAsia="de-DE"/>
          </w:rPr>
          <w:t>f</w:t>
        </w:r>
      </w:ins>
      <w:r>
        <w:rPr>
          <w:lang w:eastAsia="de-DE"/>
        </w:rPr>
        <w:t>lashing character is recommended to retain spatial awareness at close ranges. Fixed</w:t>
      </w:r>
      <w:ins w:id="23" w:author="Martin Bransby" w:date="2016-04-19T09:05:00Z">
        <w:r w:rsidR="00AE5406">
          <w:rPr>
            <w:lang w:eastAsia="de-DE"/>
          </w:rPr>
          <w:t>/</w:t>
        </w:r>
      </w:ins>
      <w:del w:id="24" w:author="Martin Bransby" w:date="2016-04-19T09:05:00Z">
        <w:r w:rsidDel="00AE5406">
          <w:rPr>
            <w:lang w:eastAsia="de-DE"/>
          </w:rPr>
          <w:delText xml:space="preserve"> </w:delText>
        </w:r>
      </w:del>
      <w:r>
        <w:rPr>
          <w:lang w:eastAsia="de-DE"/>
        </w:rPr>
        <w:t xml:space="preserve">flashing should </w:t>
      </w:r>
      <w:r w:rsidR="00EB08E9">
        <w:rPr>
          <w:lang w:eastAsia="de-DE"/>
        </w:rPr>
        <w:t xml:space="preserve">also </w:t>
      </w:r>
      <w:r>
        <w:rPr>
          <w:lang w:eastAsia="de-DE"/>
        </w:rPr>
        <w:t xml:space="preserve">be considered for shorter eclipses when high speed craft or close manoeuvring to the </w:t>
      </w:r>
      <w:del w:id="25" w:author="Martin Bransby" w:date="2016-04-19T09:05:00Z">
        <w:r w:rsidDel="00AE5406">
          <w:rPr>
            <w:lang w:eastAsia="de-DE"/>
          </w:rPr>
          <w:delText>aid to navigation</w:delText>
        </w:r>
      </w:del>
      <w:ins w:id="26" w:author="Martin Bransby" w:date="2016-04-19T09:05:00Z">
        <w:r w:rsidR="00AE5406">
          <w:rPr>
            <w:lang w:eastAsia="de-DE"/>
          </w:rPr>
          <w:t>AtoN</w:t>
        </w:r>
      </w:ins>
      <w:r>
        <w:rPr>
          <w:lang w:eastAsia="de-DE"/>
        </w:rPr>
        <w:t xml:space="preserve"> is expected. </w:t>
      </w:r>
    </w:p>
    <w:p w14:paraId="5828D490" w14:textId="77777777" w:rsidR="00AC7E94" w:rsidRDefault="00AC7E94" w:rsidP="00310496">
      <w:pPr>
        <w:jc w:val="both"/>
        <w:rPr>
          <w:lang w:eastAsia="de-DE"/>
        </w:rPr>
      </w:pPr>
    </w:p>
    <w:p w14:paraId="316F8808" w14:textId="77777777" w:rsidR="0041569E" w:rsidRDefault="0041569E" w:rsidP="0041569E">
      <w:pPr>
        <w:pStyle w:val="Heading2"/>
        <w:rPr>
          <w:lang w:eastAsia="de-DE"/>
        </w:rPr>
      </w:pPr>
      <w:bookmarkStart w:id="27" w:name="_Toc435700910"/>
      <w:r>
        <w:rPr>
          <w:lang w:eastAsia="de-DE"/>
        </w:rPr>
        <w:t>Considerations for flash length selection</w:t>
      </w:r>
      <w:bookmarkEnd w:id="27"/>
      <w:r>
        <w:rPr>
          <w:lang w:eastAsia="de-DE"/>
        </w:rPr>
        <w:t xml:space="preserve"> </w:t>
      </w:r>
    </w:p>
    <w:p w14:paraId="1EC26E14" w14:textId="77777777" w:rsidR="008068B2" w:rsidRDefault="00515570" w:rsidP="00310496">
      <w:pPr>
        <w:jc w:val="both"/>
        <w:rPr>
          <w:lang w:eastAsia="de-DE"/>
        </w:rPr>
      </w:pPr>
      <w:r>
        <w:rPr>
          <w:lang w:eastAsia="de-DE"/>
        </w:rPr>
        <w:t>T</w:t>
      </w:r>
      <w:r w:rsidRPr="00310496">
        <w:rPr>
          <w:lang w:eastAsia="de-DE"/>
        </w:rPr>
        <w:t>o ensure that their quick lights can be discriminated</w:t>
      </w:r>
      <w:r>
        <w:rPr>
          <w:lang w:eastAsia="de-DE"/>
        </w:rPr>
        <w:t>,</w:t>
      </w:r>
      <w:r w:rsidRPr="00310496">
        <w:rPr>
          <w:lang w:eastAsia="de-DE"/>
        </w:rPr>
        <w:t xml:space="preserve"> </w:t>
      </w:r>
      <w:r>
        <w:rPr>
          <w:lang w:eastAsia="de-DE"/>
        </w:rPr>
        <w:t>a</w:t>
      </w:r>
      <w:r w:rsidR="008068B2" w:rsidRPr="00310496">
        <w:rPr>
          <w:lang w:eastAsia="de-DE"/>
        </w:rPr>
        <w:t xml:space="preserve">n authority should </w:t>
      </w:r>
      <w:r w:rsidR="006544EA">
        <w:rPr>
          <w:lang w:eastAsia="de-DE"/>
        </w:rPr>
        <w:t xml:space="preserve">preferably </w:t>
      </w:r>
      <w:r w:rsidR="008068B2" w:rsidRPr="00310496">
        <w:rPr>
          <w:lang w:eastAsia="de-DE"/>
        </w:rPr>
        <w:t xml:space="preserve">choose the rates for all its quick lights </w:t>
      </w:r>
      <w:r w:rsidRPr="00310496">
        <w:rPr>
          <w:lang w:eastAsia="de-DE"/>
        </w:rPr>
        <w:t>to be</w:t>
      </w:r>
      <w:r>
        <w:rPr>
          <w:lang w:eastAsia="de-DE"/>
        </w:rPr>
        <w:t xml:space="preserve"> </w:t>
      </w:r>
      <w:r w:rsidRPr="00310496">
        <w:rPr>
          <w:lang w:eastAsia="de-DE"/>
        </w:rPr>
        <w:t>60</w:t>
      </w:r>
      <w:r>
        <w:rPr>
          <w:lang w:eastAsia="de-DE"/>
        </w:rPr>
        <w:t>,</w:t>
      </w:r>
      <w:r w:rsidRPr="00310496">
        <w:rPr>
          <w:lang w:eastAsia="de-DE"/>
        </w:rPr>
        <w:t xml:space="preserve"> </w:t>
      </w:r>
      <w:r w:rsidR="008068B2" w:rsidRPr="00310496">
        <w:rPr>
          <w:lang w:eastAsia="de-DE"/>
        </w:rPr>
        <w:t>very quick lights 120</w:t>
      </w:r>
      <w:r>
        <w:rPr>
          <w:lang w:eastAsia="de-DE"/>
        </w:rPr>
        <w:t xml:space="preserve">, and </w:t>
      </w:r>
      <w:del w:id="28" w:author="Martin Bransby" w:date="2016-04-19T09:06:00Z">
        <w:r w:rsidDel="00AE5406">
          <w:rPr>
            <w:lang w:eastAsia="de-DE"/>
          </w:rPr>
          <w:delText>ultra quick</w:delText>
        </w:r>
      </w:del>
      <w:ins w:id="29" w:author="Martin Bransby" w:date="2016-04-19T09:06:00Z">
        <w:r w:rsidR="00AE5406">
          <w:rPr>
            <w:lang w:eastAsia="de-DE"/>
          </w:rPr>
          <w:t>ultra-quick</w:t>
        </w:r>
      </w:ins>
      <w:r>
        <w:rPr>
          <w:lang w:eastAsia="de-DE"/>
        </w:rPr>
        <w:t xml:space="preserve"> lights 240</w:t>
      </w:r>
      <w:r w:rsidR="008068B2" w:rsidRPr="00310496">
        <w:rPr>
          <w:lang w:eastAsia="de-DE"/>
        </w:rPr>
        <w:t xml:space="preserve"> flashes per minute.</w:t>
      </w:r>
      <w:r>
        <w:rPr>
          <w:lang w:eastAsia="de-DE"/>
        </w:rPr>
        <w:t xml:space="preserve"> </w:t>
      </w:r>
      <w:r w:rsidR="008068B2" w:rsidRPr="00310496">
        <w:rPr>
          <w:lang w:eastAsia="de-DE"/>
        </w:rPr>
        <w:t xml:space="preserve">The repetition rate for </w:t>
      </w:r>
      <w:del w:id="30" w:author="Martin Bransby" w:date="2016-04-19T09:06:00Z">
        <w:r w:rsidR="008068B2" w:rsidRPr="00310496" w:rsidDel="00AE5406">
          <w:rPr>
            <w:lang w:eastAsia="de-DE"/>
          </w:rPr>
          <w:delText>ultra quick</w:delText>
        </w:r>
      </w:del>
      <w:ins w:id="31" w:author="Martin Bransby" w:date="2016-04-19T09:06:00Z">
        <w:r w:rsidR="00AE5406" w:rsidRPr="00310496">
          <w:rPr>
            <w:lang w:eastAsia="de-DE"/>
          </w:rPr>
          <w:t>ultra-quick</w:t>
        </w:r>
      </w:ins>
      <w:r w:rsidR="008068B2" w:rsidRPr="00310496">
        <w:rPr>
          <w:lang w:eastAsia="de-DE"/>
        </w:rPr>
        <w:t xml:space="preserve"> lights should not exceed 300 flashes per minute because at</w:t>
      </w:r>
      <w:r w:rsidR="009628EB">
        <w:rPr>
          <w:lang w:eastAsia="de-DE"/>
        </w:rPr>
        <w:t xml:space="preserve"> </w:t>
      </w:r>
      <w:r w:rsidR="008068B2" w:rsidRPr="00310496">
        <w:rPr>
          <w:lang w:eastAsia="de-DE"/>
        </w:rPr>
        <w:t>faster rates the sequence of flashes might resemble appearances of steady light in some</w:t>
      </w:r>
      <w:r w:rsidR="009628EB">
        <w:rPr>
          <w:lang w:eastAsia="de-DE"/>
        </w:rPr>
        <w:t xml:space="preserve"> </w:t>
      </w:r>
      <w:r w:rsidR="008068B2" w:rsidRPr="00310496">
        <w:rPr>
          <w:lang w:eastAsia="de-DE"/>
        </w:rPr>
        <w:t>circumstances.</w:t>
      </w:r>
    </w:p>
    <w:p w14:paraId="2405C092" w14:textId="77777777" w:rsidR="0076249A" w:rsidRPr="00310496" w:rsidRDefault="0076249A" w:rsidP="00310496">
      <w:pPr>
        <w:jc w:val="both"/>
        <w:rPr>
          <w:lang w:eastAsia="de-DE"/>
        </w:rPr>
      </w:pPr>
    </w:p>
    <w:p w14:paraId="0BB96993" w14:textId="77777777" w:rsidR="008068B2" w:rsidRPr="00310496" w:rsidDel="00AE5406" w:rsidRDefault="008068B2" w:rsidP="002924AD">
      <w:pPr>
        <w:jc w:val="both"/>
        <w:rPr>
          <w:del w:id="32" w:author="Martin Bransby" w:date="2016-04-19T09:07:00Z"/>
          <w:lang w:eastAsia="de-DE"/>
        </w:rPr>
      </w:pPr>
      <w:r w:rsidRPr="00310496">
        <w:rPr>
          <w:lang w:eastAsia="de-DE"/>
        </w:rPr>
        <w:t xml:space="preserve">Discrimination of different rates of flashing is not </w:t>
      </w:r>
      <w:del w:id="33" w:author="Martin Bransby" w:date="2016-04-19T09:07:00Z">
        <w:r w:rsidRPr="00310496" w:rsidDel="00AE5406">
          <w:rPr>
            <w:lang w:eastAsia="de-DE"/>
          </w:rPr>
          <w:delText xml:space="preserve">immediately </w:delText>
        </w:r>
      </w:del>
      <w:r w:rsidRPr="00310496">
        <w:rPr>
          <w:lang w:eastAsia="de-DE"/>
        </w:rPr>
        <w:t>easy unless there is a ratio of at</w:t>
      </w:r>
      <w:r w:rsidR="002924AD">
        <w:rPr>
          <w:lang w:eastAsia="de-DE"/>
        </w:rPr>
        <w:t xml:space="preserve"> </w:t>
      </w:r>
      <w:r w:rsidRPr="00310496">
        <w:rPr>
          <w:lang w:eastAsia="de-DE"/>
        </w:rPr>
        <w:t>least three to one between the rates. If this ratio cannot be at</w:t>
      </w:r>
      <w:r w:rsidR="002924AD">
        <w:rPr>
          <w:lang w:eastAsia="de-DE"/>
        </w:rPr>
        <w:t xml:space="preserve">tained, particular care will be </w:t>
      </w:r>
      <w:r w:rsidRPr="00310496">
        <w:rPr>
          <w:lang w:eastAsia="de-DE"/>
        </w:rPr>
        <w:t xml:space="preserve">required if flashing, quick, very quick and </w:t>
      </w:r>
      <w:del w:id="34" w:author="Martin Bransby" w:date="2016-04-19T09:07:00Z">
        <w:r w:rsidRPr="00310496" w:rsidDel="00AE5406">
          <w:rPr>
            <w:lang w:eastAsia="de-DE"/>
          </w:rPr>
          <w:delText>ultra quick</w:delText>
        </w:r>
      </w:del>
      <w:ins w:id="35" w:author="Martin Bransby" w:date="2016-04-19T09:07:00Z">
        <w:r w:rsidR="00AE5406" w:rsidRPr="00310496">
          <w:rPr>
            <w:lang w:eastAsia="de-DE"/>
          </w:rPr>
          <w:t>ultra-quick</w:t>
        </w:r>
      </w:ins>
      <w:r w:rsidRPr="00310496">
        <w:rPr>
          <w:lang w:eastAsia="de-DE"/>
        </w:rPr>
        <w:t xml:space="preserve"> lights of the same colour in the same area</w:t>
      </w:r>
    </w:p>
    <w:p w14:paraId="6313D948" w14:textId="77777777" w:rsidR="008068B2" w:rsidRDefault="00AE5406" w:rsidP="002924AD">
      <w:pPr>
        <w:jc w:val="both"/>
        <w:rPr>
          <w:lang w:eastAsia="de-DE"/>
        </w:rPr>
      </w:pPr>
      <w:ins w:id="36" w:author="Martin Bransby" w:date="2016-04-19T09:07:00Z">
        <w:r>
          <w:rPr>
            <w:lang w:eastAsia="de-DE"/>
          </w:rPr>
          <w:t xml:space="preserve"> </w:t>
        </w:r>
      </w:ins>
      <w:proofErr w:type="gramStart"/>
      <w:r w:rsidR="008068B2" w:rsidRPr="00310496">
        <w:rPr>
          <w:lang w:eastAsia="de-DE"/>
        </w:rPr>
        <w:t>are</w:t>
      </w:r>
      <w:proofErr w:type="gramEnd"/>
      <w:r w:rsidR="008068B2" w:rsidRPr="00310496">
        <w:rPr>
          <w:lang w:eastAsia="de-DE"/>
        </w:rPr>
        <w:t xml:space="preserve"> to be correctly and readily </w:t>
      </w:r>
      <w:r w:rsidR="002924AD">
        <w:rPr>
          <w:lang w:eastAsia="de-DE"/>
        </w:rPr>
        <w:t>identifi</w:t>
      </w:r>
      <w:r w:rsidR="008068B2" w:rsidRPr="00310496">
        <w:rPr>
          <w:lang w:eastAsia="de-DE"/>
        </w:rPr>
        <w:t>ed. Other distinctio</w:t>
      </w:r>
      <w:r w:rsidR="002924AD">
        <w:rPr>
          <w:lang w:eastAsia="de-DE"/>
        </w:rPr>
        <w:t xml:space="preserve">ns should be made, if possible, </w:t>
      </w:r>
      <w:r w:rsidR="008068B2" w:rsidRPr="00310496">
        <w:rPr>
          <w:lang w:eastAsia="de-DE"/>
        </w:rPr>
        <w:t>between the characters, such as making periods clearly dissimilar or the numbers in groups</w:t>
      </w:r>
      <w:r w:rsidR="002924AD">
        <w:rPr>
          <w:lang w:eastAsia="de-DE"/>
        </w:rPr>
        <w:t xml:space="preserve"> </w:t>
      </w:r>
      <w:r w:rsidR="008068B2" w:rsidRPr="00310496">
        <w:rPr>
          <w:lang w:eastAsia="de-DE"/>
        </w:rPr>
        <w:t>different.</w:t>
      </w:r>
    </w:p>
    <w:p w14:paraId="0B8397CB" w14:textId="77777777" w:rsidR="008636B2" w:rsidRDefault="008636B2" w:rsidP="002924AD">
      <w:pPr>
        <w:jc w:val="both"/>
        <w:rPr>
          <w:lang w:eastAsia="de-DE"/>
        </w:rPr>
      </w:pPr>
    </w:p>
    <w:p w14:paraId="52630B28" w14:textId="77777777" w:rsidR="001A2B50" w:rsidRDefault="008068B2" w:rsidP="00310496">
      <w:pPr>
        <w:jc w:val="both"/>
        <w:rPr>
          <w:lang w:eastAsia="de-DE"/>
        </w:rPr>
      </w:pPr>
      <w:r w:rsidRPr="00310496">
        <w:rPr>
          <w:lang w:eastAsia="de-DE"/>
        </w:rPr>
        <w:t>The term "long flash", which is used in the descriptions of the long-flashing light and of the light</w:t>
      </w:r>
      <w:r w:rsidR="00C02268">
        <w:rPr>
          <w:lang w:eastAsia="de-DE"/>
        </w:rPr>
        <w:t xml:space="preserve"> </w:t>
      </w:r>
      <w:r w:rsidRPr="00310496">
        <w:rPr>
          <w:lang w:eastAsia="de-DE"/>
        </w:rPr>
        <w:t>characters reserved for south cardinal marks, means an appearance of light of not less than 2</w:t>
      </w:r>
      <w:r w:rsidR="003C199A">
        <w:rPr>
          <w:lang w:eastAsia="de-DE"/>
        </w:rPr>
        <w:t xml:space="preserve"> </w:t>
      </w:r>
      <w:r w:rsidRPr="00310496">
        <w:rPr>
          <w:lang w:eastAsia="de-DE"/>
        </w:rPr>
        <w:t>seconds duration. The term "short flash" is not commonly used and does not appear in the</w:t>
      </w:r>
      <w:r w:rsidR="003C199A">
        <w:rPr>
          <w:lang w:eastAsia="de-DE"/>
        </w:rPr>
        <w:t xml:space="preserve"> </w:t>
      </w:r>
      <w:r w:rsidRPr="00310496">
        <w:rPr>
          <w:lang w:eastAsia="de-DE"/>
        </w:rPr>
        <w:t>Classification</w:t>
      </w:r>
      <w:r w:rsidR="003C199A">
        <w:rPr>
          <w:lang w:eastAsia="de-DE"/>
        </w:rPr>
        <w:t xml:space="preserve"> ([1])</w:t>
      </w:r>
      <w:r w:rsidRPr="00310496">
        <w:rPr>
          <w:lang w:eastAsia="de-DE"/>
        </w:rPr>
        <w:t>. If an authority requires discrimination between two f</w:t>
      </w:r>
      <w:r w:rsidR="003C199A">
        <w:rPr>
          <w:lang w:eastAsia="de-DE"/>
        </w:rPr>
        <w:t xml:space="preserve">lashing lights that only differ </w:t>
      </w:r>
      <w:r w:rsidRPr="00310496">
        <w:rPr>
          <w:lang w:eastAsia="de-DE"/>
        </w:rPr>
        <w:t>in having flashes of different durations, then the longer flash should be described as "long flash"</w:t>
      </w:r>
      <w:r w:rsidR="003C199A">
        <w:rPr>
          <w:lang w:eastAsia="de-DE"/>
        </w:rPr>
        <w:t xml:space="preserve"> </w:t>
      </w:r>
      <w:r w:rsidRPr="00310496">
        <w:rPr>
          <w:lang w:eastAsia="de-DE"/>
        </w:rPr>
        <w:t>and be of not less than 2 seconds duration, and the shorter flash may be described as "short</w:t>
      </w:r>
      <w:r w:rsidR="003C199A">
        <w:rPr>
          <w:lang w:eastAsia="de-DE"/>
        </w:rPr>
        <w:t xml:space="preserve"> </w:t>
      </w:r>
      <w:r w:rsidRPr="00310496">
        <w:rPr>
          <w:lang w:eastAsia="de-DE"/>
        </w:rPr>
        <w:t xml:space="preserve">flash" and should be </w:t>
      </w:r>
      <w:r w:rsidR="009D5327">
        <w:rPr>
          <w:lang w:eastAsia="de-DE"/>
        </w:rPr>
        <w:t xml:space="preserve">between </w:t>
      </w:r>
      <w:r w:rsidR="009D5327" w:rsidRPr="009D5327">
        <w:rPr>
          <w:highlight w:val="yellow"/>
          <w:lang w:eastAsia="de-DE"/>
        </w:rPr>
        <w:t>0.3 to 0.5 second</w:t>
      </w:r>
      <w:r w:rsidR="00D86269">
        <w:rPr>
          <w:highlight w:val="yellow"/>
          <w:lang w:eastAsia="de-DE"/>
        </w:rPr>
        <w:t>s (needs a reference)</w:t>
      </w:r>
      <w:r w:rsidR="009D5327">
        <w:rPr>
          <w:lang w:eastAsia="de-DE"/>
        </w:rPr>
        <w:t xml:space="preserve">, </w:t>
      </w:r>
      <w:r w:rsidR="00AC4180">
        <w:rPr>
          <w:lang w:eastAsia="de-DE"/>
        </w:rPr>
        <w:t xml:space="preserve">but </w:t>
      </w:r>
      <w:r w:rsidRPr="00310496">
        <w:rPr>
          <w:lang w:eastAsia="de-DE"/>
        </w:rPr>
        <w:t>not more than one third of the duration of the longer flash.</w:t>
      </w:r>
      <w:r w:rsidRPr="00371BEF">
        <w:rPr>
          <w:lang w:eastAsia="de-DE"/>
        </w:rPr>
        <w:t xml:space="preserve"> </w:t>
      </w:r>
    </w:p>
    <w:p w14:paraId="3CAFD127" w14:textId="77777777" w:rsidR="00625C09" w:rsidRDefault="00625C09" w:rsidP="00310496">
      <w:pPr>
        <w:jc w:val="both"/>
        <w:rPr>
          <w:lang w:eastAsia="de-DE"/>
        </w:rPr>
      </w:pPr>
    </w:p>
    <w:p w14:paraId="3FF793EB" w14:textId="77777777" w:rsidR="00625C09" w:rsidRDefault="00625C09" w:rsidP="00310496">
      <w:pPr>
        <w:jc w:val="both"/>
        <w:rPr>
          <w:lang w:eastAsia="de-DE"/>
        </w:rPr>
      </w:pPr>
      <w:r w:rsidRPr="009C7792">
        <w:rPr>
          <w:lang w:eastAsia="de-DE"/>
        </w:rPr>
        <w:t xml:space="preserve">Several countries have defined specific rhythmic character subsets for use mainly on their floating marks. Examples of national flash characters are provided in </w:t>
      </w:r>
      <w:ins w:id="37" w:author="Martin Bransby" w:date="2016-04-19T09:09:00Z">
        <w:r w:rsidR="00AE5406">
          <w:rPr>
            <w:lang w:eastAsia="de-DE"/>
          </w:rPr>
          <w:t xml:space="preserve">the </w:t>
        </w:r>
      </w:ins>
      <w:r w:rsidRPr="00EA3063">
        <w:rPr>
          <w:highlight w:val="yellow"/>
          <w:lang w:eastAsia="de-DE"/>
        </w:rPr>
        <w:t>Annex</w:t>
      </w:r>
      <w:r w:rsidR="009C7792" w:rsidRPr="00EA3063">
        <w:rPr>
          <w:highlight w:val="yellow"/>
          <w:lang w:eastAsia="de-DE"/>
        </w:rPr>
        <w:t>es</w:t>
      </w:r>
      <w:r w:rsidRPr="009C7792">
        <w:rPr>
          <w:lang w:eastAsia="de-DE"/>
        </w:rPr>
        <w:t>.</w:t>
      </w:r>
    </w:p>
    <w:p w14:paraId="17F2748B" w14:textId="77777777" w:rsidR="00CB68D0" w:rsidRDefault="00CB68D0" w:rsidP="003B4ED3">
      <w:pPr>
        <w:pStyle w:val="BodyText"/>
        <w:rPr>
          <w:lang w:eastAsia="de-DE"/>
        </w:rPr>
      </w:pPr>
    </w:p>
    <w:p w14:paraId="4B6DA7A0" w14:textId="77777777" w:rsidR="003B4ED3" w:rsidRDefault="003B4ED3" w:rsidP="003B4ED3">
      <w:pPr>
        <w:pStyle w:val="BodyText"/>
        <w:rPr>
          <w:lang w:eastAsia="de-DE"/>
        </w:rPr>
      </w:pPr>
      <w:r w:rsidRPr="00CB68D0">
        <w:rPr>
          <w:highlight w:val="yellow"/>
          <w:lang w:eastAsia="de-DE"/>
        </w:rPr>
        <w:t>Methods like implementing different rhythmic characters of lined-up AtoN lights, for example, increasing the number of flashes of lateral buoy lights (gates) in accordance with the distance along the channel can be used to increase the spatial awareness of the mariner.</w:t>
      </w:r>
    </w:p>
    <w:p w14:paraId="48C488A1" w14:textId="77777777" w:rsidR="0041569E" w:rsidRDefault="0041569E" w:rsidP="0041569E">
      <w:pPr>
        <w:pStyle w:val="Heading2"/>
        <w:rPr>
          <w:lang w:eastAsia="de-DE"/>
        </w:rPr>
      </w:pPr>
      <w:bookmarkStart w:id="38" w:name="_Toc435700911"/>
      <w:r>
        <w:rPr>
          <w:lang w:eastAsia="de-DE"/>
        </w:rPr>
        <w:t>Considerations for flash shape selection</w:t>
      </w:r>
      <w:bookmarkEnd w:id="38"/>
      <w:r>
        <w:rPr>
          <w:lang w:eastAsia="de-DE"/>
        </w:rPr>
        <w:t xml:space="preserve"> </w:t>
      </w:r>
    </w:p>
    <w:p w14:paraId="36BA6AB8" w14:textId="77777777" w:rsidR="000831D7" w:rsidRDefault="0041569E" w:rsidP="003B4ED3">
      <w:pPr>
        <w:pStyle w:val="BodyText"/>
        <w:rPr>
          <w:lang w:eastAsia="de-DE"/>
        </w:rPr>
      </w:pPr>
      <w:r>
        <w:rPr>
          <w:lang w:eastAsia="de-DE"/>
        </w:rPr>
        <w:t>Traditional</w:t>
      </w:r>
      <w:r w:rsidR="000831D7">
        <w:rPr>
          <w:lang w:eastAsia="de-DE"/>
        </w:rPr>
        <w:t>ly,</w:t>
      </w:r>
      <w:r>
        <w:rPr>
          <w:lang w:eastAsia="de-DE"/>
        </w:rPr>
        <w:t xml:space="preserve"> flash shape has been confined by technology, resulting in flash profile that cannot be precisely controlled. </w:t>
      </w:r>
      <w:r w:rsidR="000831D7">
        <w:rPr>
          <w:lang w:eastAsia="de-DE"/>
        </w:rPr>
        <w:t xml:space="preserve">Gaussian flash profiles produced by rotating optics and incandescent sources had a side effect of perception of the flash length changing in accordance with the viewing distance that provided certain ranging capability at the far end. Standard rectangular </w:t>
      </w:r>
      <w:r w:rsidR="000831D7">
        <w:rPr>
          <w:lang w:eastAsia="de-DE"/>
        </w:rPr>
        <w:lastRenderedPageBreak/>
        <w:t xml:space="preserve">flash shapes produced by LED light sources retain </w:t>
      </w:r>
      <w:ins w:id="39" w:author="Martin Bransby" w:date="2016-04-19T09:10:00Z">
        <w:r w:rsidR="00AE5406">
          <w:rPr>
            <w:lang w:eastAsia="de-DE"/>
          </w:rPr>
          <w:t xml:space="preserve">the </w:t>
        </w:r>
      </w:ins>
      <w:r w:rsidR="000831D7">
        <w:rPr>
          <w:lang w:eastAsia="de-DE"/>
        </w:rPr>
        <w:t xml:space="preserve">same temporal perception regardless of the viewing distance. </w:t>
      </w:r>
    </w:p>
    <w:p w14:paraId="289CF3B4" w14:textId="77777777" w:rsidR="0041569E" w:rsidRDefault="0041569E" w:rsidP="003B4ED3">
      <w:pPr>
        <w:pStyle w:val="BodyText"/>
        <w:rPr>
          <w:lang w:eastAsia="de-DE"/>
        </w:rPr>
      </w:pPr>
      <w:r>
        <w:rPr>
          <w:lang w:eastAsia="de-DE"/>
        </w:rPr>
        <w:t>However, with the use of modern control technics and LED light sources, bespoke flash profiles can be achieved</w:t>
      </w:r>
      <w:r w:rsidR="001A603A">
        <w:rPr>
          <w:lang w:eastAsia="de-DE"/>
        </w:rPr>
        <w:t xml:space="preserve"> which may assist in conspicuity and ranging</w:t>
      </w:r>
      <w:r>
        <w:rPr>
          <w:lang w:eastAsia="de-DE"/>
        </w:rPr>
        <w:t xml:space="preserve">. </w:t>
      </w:r>
      <w:r w:rsidR="001A603A">
        <w:rPr>
          <w:lang w:eastAsia="de-DE"/>
        </w:rPr>
        <w:t>Impact of flash profile manipulation on effective luminous intensity of the flash pulse is explained in (</w:t>
      </w:r>
      <w:r w:rsidR="00EB4543">
        <w:rPr>
          <w:lang w:eastAsia="de-DE"/>
        </w:rPr>
        <w:fldChar w:fldCharType="begin"/>
      </w:r>
      <w:r w:rsidR="001A603A">
        <w:rPr>
          <w:lang w:eastAsia="de-DE"/>
        </w:rPr>
        <w:instrText xml:space="preserve"> REF _Ref435695907 \r \h </w:instrText>
      </w:r>
      <w:r w:rsidR="00EB4543">
        <w:rPr>
          <w:lang w:eastAsia="de-DE"/>
        </w:rPr>
      </w:r>
      <w:r w:rsidR="00EB4543">
        <w:rPr>
          <w:lang w:eastAsia="de-DE"/>
        </w:rPr>
        <w:fldChar w:fldCharType="separate"/>
      </w:r>
      <w:r w:rsidR="0016287F">
        <w:rPr>
          <w:lang w:eastAsia="de-DE"/>
        </w:rPr>
        <w:t>[3]</w:t>
      </w:r>
      <w:r w:rsidR="00EB4543">
        <w:rPr>
          <w:lang w:eastAsia="de-DE"/>
        </w:rPr>
        <w:fldChar w:fldCharType="end"/>
      </w:r>
      <w:r w:rsidR="001A603A">
        <w:rPr>
          <w:lang w:eastAsia="de-DE"/>
        </w:rPr>
        <w:t>).</w:t>
      </w:r>
    </w:p>
    <w:p w14:paraId="283E1895" w14:textId="77777777" w:rsidR="00F12029" w:rsidRDefault="002633E6" w:rsidP="002724C2">
      <w:pPr>
        <w:pStyle w:val="BodyText"/>
        <w:jc w:val="center"/>
        <w:rPr>
          <w:lang w:eastAsia="de-DE"/>
        </w:rPr>
      </w:pPr>
      <w:bookmarkStart w:id="40" w:name="_Toc435699616"/>
      <w:r>
        <w:rPr>
          <w:noProof/>
          <w:lang w:val="en-IE" w:eastAsia="en-IE"/>
        </w:rPr>
        <w:drawing>
          <wp:anchor distT="0" distB="0" distL="114300" distR="114300" simplePos="0" relativeHeight="251662848" behindDoc="0" locked="0" layoutInCell="1" allowOverlap="1" wp14:anchorId="2EAF16E0" wp14:editId="0E0D6672">
            <wp:simplePos x="0" y="0"/>
            <wp:positionH relativeFrom="column">
              <wp:posOffset>2335530</wp:posOffset>
            </wp:positionH>
            <wp:positionV relativeFrom="paragraph">
              <wp:posOffset>66040</wp:posOffset>
            </wp:positionV>
            <wp:extent cx="1144270" cy="781050"/>
            <wp:effectExtent l="0" t="0" r="0" b="0"/>
            <wp:wrapNone/>
            <wp:docPr id="10" name="Picture 10" descr="C:\Users\Aivar\AppData\Local\Microsoft\Windows\Temporary Internet Files\Content.Word\Malcolm_TH_flash_shape_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ivar\AppData\Local\Microsoft\Windows\Temporary Internet Files\Content.Word\Malcolm_TH_flash_shape_image001.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44270" cy="781050"/>
                    </a:xfrm>
                    <a:prstGeom prst="rect">
                      <a:avLst/>
                    </a:prstGeom>
                    <a:noFill/>
                    <a:ln>
                      <a:noFill/>
                    </a:ln>
                  </pic:spPr>
                </pic:pic>
              </a:graphicData>
            </a:graphic>
          </wp:anchor>
        </w:drawing>
      </w:r>
      <w:r w:rsidR="003022F9">
        <w:rPr>
          <w:bCs/>
          <w:i/>
          <w:noProof/>
          <w:lang w:val="en-IE" w:eastAsia="en-IE"/>
        </w:rPr>
        <w:drawing>
          <wp:anchor distT="0" distB="0" distL="114300" distR="114300" simplePos="0" relativeHeight="251663872" behindDoc="0" locked="0" layoutInCell="1" allowOverlap="1" wp14:anchorId="331FD970" wp14:editId="67E5761A">
            <wp:simplePos x="0" y="0"/>
            <wp:positionH relativeFrom="column">
              <wp:posOffset>3791585</wp:posOffset>
            </wp:positionH>
            <wp:positionV relativeFrom="paragraph">
              <wp:posOffset>35219</wp:posOffset>
            </wp:positionV>
            <wp:extent cx="1047115" cy="932180"/>
            <wp:effectExtent l="0" t="0" r="635" b="127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47115" cy="932180"/>
                    </a:xfrm>
                    <a:prstGeom prst="rect">
                      <a:avLst/>
                    </a:prstGeom>
                    <a:noFill/>
                    <a:ln>
                      <a:noFill/>
                    </a:ln>
                  </pic:spPr>
                </pic:pic>
              </a:graphicData>
            </a:graphic>
          </wp:anchor>
        </w:drawing>
      </w:r>
      <w:r w:rsidR="00804767">
        <w:rPr>
          <w:noProof/>
          <w:lang w:val="en-IE" w:eastAsia="en-IE"/>
        </w:rPr>
        <w:drawing>
          <wp:anchor distT="0" distB="0" distL="114300" distR="114300" simplePos="0" relativeHeight="251661824" behindDoc="0" locked="0" layoutInCell="1" allowOverlap="1" wp14:anchorId="68F0AA2B" wp14:editId="73BD34F2">
            <wp:simplePos x="0" y="0"/>
            <wp:positionH relativeFrom="column">
              <wp:posOffset>847090</wp:posOffset>
            </wp:positionH>
            <wp:positionV relativeFrom="paragraph">
              <wp:posOffset>10795</wp:posOffset>
            </wp:positionV>
            <wp:extent cx="1047115" cy="932180"/>
            <wp:effectExtent l="0" t="0" r="635" b="1270"/>
            <wp:wrapTopAndBottom/>
            <wp:docPr id="1" name="Picture 1" descr="C:\Users\Aivar\Desktop\Malcolm_TH_incandescent_flash_shape_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ivar\Desktop\Malcolm_TH_incandescent_flash_shape_image001.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115" cy="932180"/>
                    </a:xfrm>
                    <a:prstGeom prst="rect">
                      <a:avLst/>
                    </a:prstGeom>
                    <a:noFill/>
                    <a:ln>
                      <a:noFill/>
                    </a:ln>
                  </pic:spPr>
                </pic:pic>
              </a:graphicData>
            </a:graphic>
          </wp:anchor>
        </w:drawing>
      </w:r>
      <w:r w:rsidR="003B1D58" w:rsidRPr="00D16DE0">
        <w:rPr>
          <w:b/>
          <w:i/>
        </w:rPr>
        <w:t xml:space="preserve">Figure </w:t>
      </w:r>
      <w:r w:rsidR="00EB4543" w:rsidRPr="00D16DE0">
        <w:rPr>
          <w:b/>
          <w:i/>
        </w:rPr>
        <w:fldChar w:fldCharType="begin"/>
      </w:r>
      <w:r w:rsidR="003B1D58" w:rsidRPr="00D16DE0">
        <w:rPr>
          <w:b/>
          <w:i/>
        </w:rPr>
        <w:instrText xml:space="preserve"> SEQ Figure \* ARABIC </w:instrText>
      </w:r>
      <w:r w:rsidR="00EB4543" w:rsidRPr="00D16DE0">
        <w:rPr>
          <w:b/>
          <w:i/>
        </w:rPr>
        <w:fldChar w:fldCharType="separate"/>
      </w:r>
      <w:r w:rsidR="0016287F">
        <w:rPr>
          <w:b/>
          <w:i/>
          <w:noProof/>
        </w:rPr>
        <w:t>1</w:t>
      </w:r>
      <w:r w:rsidR="00EB4543" w:rsidRPr="00D16DE0">
        <w:rPr>
          <w:b/>
          <w:i/>
        </w:rPr>
        <w:fldChar w:fldCharType="end"/>
      </w:r>
      <w:r w:rsidR="003B1D58" w:rsidRPr="00D16DE0">
        <w:rPr>
          <w:b/>
          <w:i/>
          <w:lang w:eastAsia="de-DE"/>
        </w:rPr>
        <w:t xml:space="preserve">. </w:t>
      </w:r>
      <w:r w:rsidR="003B1D58" w:rsidRPr="00291C5A">
        <w:rPr>
          <w:bCs/>
          <w:i/>
          <w:lang w:eastAsia="de-DE"/>
        </w:rPr>
        <w:t xml:space="preserve">Typical flash </w:t>
      </w:r>
      <w:r w:rsidR="0025611D">
        <w:rPr>
          <w:bCs/>
          <w:i/>
          <w:lang w:eastAsia="de-DE"/>
        </w:rPr>
        <w:t>shapes (</w:t>
      </w:r>
      <w:r w:rsidR="003B1D58" w:rsidRPr="00291C5A">
        <w:rPr>
          <w:bCs/>
          <w:i/>
          <w:lang w:eastAsia="de-DE"/>
        </w:rPr>
        <w:t>pulse profiles</w:t>
      </w:r>
      <w:r w:rsidR="0025611D">
        <w:rPr>
          <w:bCs/>
          <w:i/>
          <w:lang w:eastAsia="de-DE"/>
        </w:rPr>
        <w:t>)</w:t>
      </w:r>
      <w:r w:rsidR="003B1D58" w:rsidRPr="00291C5A">
        <w:rPr>
          <w:bCs/>
          <w:i/>
          <w:lang w:eastAsia="de-DE"/>
        </w:rPr>
        <w:t xml:space="preserve"> produced by f</w:t>
      </w:r>
      <w:r w:rsidR="00CB68D0">
        <w:rPr>
          <w:bCs/>
          <w:i/>
          <w:lang w:eastAsia="de-DE"/>
        </w:rPr>
        <w:t>lashing</w:t>
      </w:r>
      <w:r w:rsidR="003B1D58" w:rsidRPr="00291C5A">
        <w:rPr>
          <w:bCs/>
          <w:i/>
          <w:lang w:eastAsia="de-DE"/>
        </w:rPr>
        <w:t xml:space="preserve"> incandescent light sources (left)</w:t>
      </w:r>
      <w:r w:rsidR="00CB68D0">
        <w:rPr>
          <w:bCs/>
          <w:i/>
          <w:lang w:eastAsia="de-DE"/>
        </w:rPr>
        <w:t>,</w:t>
      </w:r>
      <w:r w:rsidR="003B1D58" w:rsidRPr="00291C5A">
        <w:rPr>
          <w:bCs/>
          <w:i/>
          <w:lang w:eastAsia="de-DE"/>
        </w:rPr>
        <w:t xml:space="preserve"> any light sources in rotating optics (</w:t>
      </w:r>
      <w:r w:rsidR="00CB68D0">
        <w:rPr>
          <w:bCs/>
          <w:i/>
          <w:lang w:eastAsia="de-DE"/>
        </w:rPr>
        <w:t>middle</w:t>
      </w:r>
      <w:r w:rsidR="003B1D58" w:rsidRPr="00291C5A">
        <w:rPr>
          <w:bCs/>
          <w:i/>
          <w:lang w:eastAsia="de-DE"/>
        </w:rPr>
        <w:t>)</w:t>
      </w:r>
      <w:r w:rsidR="00CB68D0">
        <w:rPr>
          <w:bCs/>
          <w:i/>
          <w:lang w:eastAsia="de-DE"/>
        </w:rPr>
        <w:t xml:space="preserve">, </w:t>
      </w:r>
      <w:r w:rsidR="00CB68D0" w:rsidRPr="00291C5A">
        <w:rPr>
          <w:bCs/>
          <w:i/>
          <w:lang w:eastAsia="de-DE"/>
        </w:rPr>
        <w:t>and</w:t>
      </w:r>
      <w:r w:rsidR="00CB68D0">
        <w:rPr>
          <w:bCs/>
          <w:i/>
          <w:lang w:eastAsia="de-DE"/>
        </w:rPr>
        <w:t xml:space="preserve"> rectangular LED pulse</w:t>
      </w:r>
      <w:r w:rsidR="00CB68D0" w:rsidRPr="00291C5A">
        <w:rPr>
          <w:bCs/>
          <w:i/>
          <w:lang w:eastAsia="de-DE"/>
        </w:rPr>
        <w:t xml:space="preserve"> (right)</w:t>
      </w:r>
      <w:r w:rsidR="003B1D58" w:rsidRPr="00291C5A">
        <w:rPr>
          <w:bCs/>
          <w:i/>
          <w:lang w:eastAsia="de-DE"/>
        </w:rPr>
        <w:t>.</w:t>
      </w:r>
      <w:bookmarkEnd w:id="40"/>
    </w:p>
    <w:p w14:paraId="7141DDF3" w14:textId="77777777" w:rsidR="008D0A0F" w:rsidRDefault="00A92153" w:rsidP="006760A5">
      <w:pPr>
        <w:pStyle w:val="Heading1"/>
      </w:pPr>
      <w:bookmarkStart w:id="41" w:name="_Toc435700912"/>
      <w:r>
        <w:t xml:space="preserve">SELECTION OF </w:t>
      </w:r>
      <w:r w:rsidR="008D0A0F" w:rsidRPr="008D0A0F">
        <w:t>COLOUR</w:t>
      </w:r>
      <w:bookmarkEnd w:id="41"/>
      <w:r w:rsidR="008D0A0F" w:rsidRPr="008D0A0F">
        <w:t xml:space="preserve"> </w:t>
      </w:r>
    </w:p>
    <w:p w14:paraId="06EC9A9B" w14:textId="77777777" w:rsidR="008D0A0F" w:rsidRDefault="008D0A0F" w:rsidP="008D0A0F">
      <w:pPr>
        <w:autoSpaceDE w:val="0"/>
        <w:autoSpaceDN w:val="0"/>
        <w:adjustRightInd w:val="0"/>
        <w:jc w:val="both"/>
        <w:rPr>
          <w:lang w:val="et-EE"/>
        </w:rPr>
      </w:pPr>
      <w:r>
        <w:rPr>
          <w:lang w:val="et-EE"/>
        </w:rPr>
        <w:t>It is safe</w:t>
      </w:r>
      <w:del w:id="42" w:author="Martin Bransby" w:date="2016-04-19T09:10:00Z">
        <w:r w:rsidDel="00AE5406">
          <w:rPr>
            <w:lang w:val="et-EE"/>
          </w:rPr>
          <w:delText>r</w:delText>
        </w:r>
      </w:del>
      <w:r>
        <w:rPr>
          <w:lang w:val="et-EE"/>
        </w:rPr>
        <w:t xml:space="preserve"> to assume that a confusion between White and Yellow as colours for lights is liable to occur, and therefore the rhythmic character of a Yellow light should always be chosen with the understanding that the colour of the light might be mistaken for White.</w:t>
      </w:r>
    </w:p>
    <w:p w14:paraId="3DF3F25E" w14:textId="77777777" w:rsidR="008D0A0F" w:rsidDel="00AE5406" w:rsidRDefault="008D0A0F" w:rsidP="008D0A0F">
      <w:pPr>
        <w:autoSpaceDE w:val="0"/>
        <w:autoSpaceDN w:val="0"/>
        <w:adjustRightInd w:val="0"/>
        <w:jc w:val="both"/>
        <w:rPr>
          <w:del w:id="43" w:author="Martin Bransby" w:date="2016-04-19T09:11:00Z"/>
          <w:lang w:val="et-EE"/>
        </w:rPr>
      </w:pPr>
      <w:r>
        <w:rPr>
          <w:lang w:val="et-EE"/>
        </w:rPr>
        <w:t>A Green light that is showing flashes of very short duration can be mistaken for a White light (</w:t>
      </w:r>
      <w:del w:id="44" w:author="Martin Bransby" w:date="2016-04-19T09:11:00Z">
        <w:r w:rsidDel="00AE5406">
          <w:rPr>
            <w:lang w:val="et-EE"/>
          </w:rPr>
          <w:delText>or</w:delText>
        </w:r>
      </w:del>
      <w:ins w:id="45" w:author="Martin Bransby" w:date="2016-04-19T09:11:00Z">
        <w:r w:rsidR="00AE5406">
          <w:rPr>
            <w:lang w:val="et-EE"/>
          </w:rPr>
          <w:t>the same applie to a blue flashing light</w:t>
        </w:r>
      </w:ins>
    </w:p>
    <w:p w14:paraId="52A5D39E" w14:textId="77777777" w:rsidR="008D0A0F" w:rsidRDefault="008D0A0F" w:rsidP="00366FF8">
      <w:pPr>
        <w:autoSpaceDE w:val="0"/>
        <w:autoSpaceDN w:val="0"/>
        <w:adjustRightInd w:val="0"/>
        <w:jc w:val="both"/>
        <w:rPr>
          <w:lang w:val="et-EE"/>
        </w:rPr>
      </w:pPr>
      <w:del w:id="46" w:author="Martin Bransby" w:date="2016-04-19T09:11:00Z">
        <w:r w:rsidDel="00AE5406">
          <w:rPr>
            <w:lang w:val="et-EE"/>
          </w:rPr>
          <w:delText>a Blue light</w:delText>
        </w:r>
      </w:del>
      <w:r>
        <w:rPr>
          <w:lang w:val="et-EE"/>
        </w:rPr>
        <w:t xml:space="preserve">), so authorities should take care that the colour of a Green </w:t>
      </w:r>
      <w:ins w:id="47" w:author="Martin Bransby" w:date="2016-04-19T09:11:00Z">
        <w:r w:rsidR="00AE5406">
          <w:rPr>
            <w:lang w:val="et-EE"/>
          </w:rPr>
          <w:t xml:space="preserve">or blue </w:t>
        </w:r>
      </w:ins>
      <w:r>
        <w:rPr>
          <w:lang w:val="et-EE"/>
        </w:rPr>
        <w:t>light is clearly</w:t>
      </w:r>
      <w:r w:rsidR="00D31A0E">
        <w:rPr>
          <w:lang w:val="et-EE"/>
        </w:rPr>
        <w:t xml:space="preserve"> </w:t>
      </w:r>
      <w:r>
        <w:rPr>
          <w:lang w:val="et-EE"/>
        </w:rPr>
        <w:t>recognizable at the maximum required range if the duration of a flash in the rhythmic character</w:t>
      </w:r>
      <w:r w:rsidR="00366FF8">
        <w:rPr>
          <w:lang w:val="et-EE"/>
        </w:rPr>
        <w:t xml:space="preserve"> </w:t>
      </w:r>
      <w:r>
        <w:rPr>
          <w:lang w:val="et-EE"/>
        </w:rPr>
        <w:t>is very short</w:t>
      </w:r>
      <w:r w:rsidR="00F51F78">
        <w:rPr>
          <w:lang w:val="et-EE"/>
        </w:rPr>
        <w:t xml:space="preserve"> (</w:t>
      </w:r>
      <w:r w:rsidR="00F51F78" w:rsidRPr="00F51F78">
        <w:rPr>
          <w:highlight w:val="yellow"/>
          <w:lang w:val="et-EE"/>
        </w:rPr>
        <w:t>below 0.5 second</w:t>
      </w:r>
      <w:r w:rsidR="00F51F78">
        <w:rPr>
          <w:lang w:val="et-EE"/>
        </w:rPr>
        <w:t>)</w:t>
      </w:r>
      <w:r>
        <w:rPr>
          <w:lang w:val="et-EE"/>
        </w:rPr>
        <w:t xml:space="preserve">. It </w:t>
      </w:r>
      <w:r w:rsidR="00A27C4B">
        <w:rPr>
          <w:lang w:val="et-EE"/>
        </w:rPr>
        <w:t>is advisable for authorities to avoid choosing rhythmic characters with</w:t>
      </w:r>
      <w:r w:rsidR="00366FF8">
        <w:rPr>
          <w:lang w:val="et-EE"/>
        </w:rPr>
        <w:t xml:space="preserve"> </w:t>
      </w:r>
      <w:r w:rsidR="00A27C4B">
        <w:rPr>
          <w:lang w:val="et-EE"/>
        </w:rPr>
        <w:t xml:space="preserve">high rates of flashing for Green </w:t>
      </w:r>
      <w:ins w:id="48" w:author="Martin Bransby" w:date="2016-04-19T09:12:00Z">
        <w:r w:rsidR="00AE5406">
          <w:rPr>
            <w:lang w:val="et-EE"/>
          </w:rPr>
          <w:t xml:space="preserve">or blue </w:t>
        </w:r>
      </w:ins>
      <w:r w:rsidR="00A27C4B">
        <w:rPr>
          <w:lang w:val="et-EE"/>
        </w:rPr>
        <w:t>lights</w:t>
      </w:r>
      <w:r w:rsidR="00073ADA">
        <w:rPr>
          <w:lang w:val="et-EE"/>
        </w:rPr>
        <w:t xml:space="preserve"> (</w:t>
      </w:r>
      <w:r w:rsidR="00073ADA" w:rsidRPr="00073ADA">
        <w:rPr>
          <w:highlight w:val="yellow"/>
          <w:lang w:val="et-EE"/>
        </w:rPr>
        <w:t xml:space="preserve">above </w:t>
      </w:r>
      <w:r w:rsidR="00906D04">
        <w:rPr>
          <w:highlight w:val="yellow"/>
          <w:lang w:val="et-EE"/>
        </w:rPr>
        <w:t xml:space="preserve">60 </w:t>
      </w:r>
      <w:r w:rsidR="00073ADA">
        <w:rPr>
          <w:highlight w:val="yellow"/>
          <w:lang w:val="et-EE"/>
        </w:rPr>
        <w:t xml:space="preserve">flashes per </w:t>
      </w:r>
      <w:r w:rsidR="00073ADA" w:rsidRPr="00073ADA">
        <w:rPr>
          <w:highlight w:val="yellow"/>
          <w:lang w:val="et-EE"/>
        </w:rPr>
        <w:t>minute</w:t>
      </w:r>
      <w:r w:rsidR="00073ADA">
        <w:rPr>
          <w:lang w:val="et-EE"/>
        </w:rPr>
        <w:t>)</w:t>
      </w:r>
      <w:r w:rsidR="00A27C4B">
        <w:rPr>
          <w:lang w:val="et-EE"/>
        </w:rPr>
        <w:t>.</w:t>
      </w:r>
      <w:r w:rsidR="00D31A0E">
        <w:rPr>
          <w:lang w:val="et-EE"/>
        </w:rPr>
        <w:t xml:space="preserve"> </w:t>
      </w:r>
    </w:p>
    <w:p w14:paraId="3EB43B93" w14:textId="77777777" w:rsidR="00A92153" w:rsidRDefault="00111B3F" w:rsidP="00366FF8">
      <w:pPr>
        <w:autoSpaceDE w:val="0"/>
        <w:autoSpaceDN w:val="0"/>
        <w:adjustRightInd w:val="0"/>
        <w:jc w:val="both"/>
        <w:rPr>
          <w:lang w:val="et-EE"/>
        </w:rPr>
      </w:pPr>
      <w:r w:rsidRPr="00111B3F">
        <w:rPr>
          <w:lang w:val="et-EE"/>
        </w:rPr>
        <w:t xml:space="preserve">Use of colour in AtoN signalling is </w:t>
      </w:r>
      <w:r w:rsidR="004F0F1D">
        <w:rPr>
          <w:lang w:val="et-EE"/>
        </w:rPr>
        <w:t xml:space="preserve">described in detail in the </w:t>
      </w:r>
      <w:r w:rsidR="00145109">
        <w:rPr>
          <w:lang w:val="et-EE"/>
        </w:rPr>
        <w:t xml:space="preserve">IALA Maritime Buoyage System and further </w:t>
      </w:r>
      <w:r w:rsidRPr="00111B3F">
        <w:rPr>
          <w:lang w:val="et-EE"/>
        </w:rPr>
        <w:t>covered by IALA Recommendation E-200-1 – Marine Signal Lights, Part 1 – Colours.</w:t>
      </w:r>
    </w:p>
    <w:p w14:paraId="235E54D0" w14:textId="77777777" w:rsidR="00F650C7" w:rsidRPr="00111B3F" w:rsidRDefault="00F650C7" w:rsidP="00366FF8">
      <w:pPr>
        <w:autoSpaceDE w:val="0"/>
        <w:autoSpaceDN w:val="0"/>
        <w:adjustRightInd w:val="0"/>
        <w:jc w:val="both"/>
        <w:rPr>
          <w:lang w:val="et-EE"/>
        </w:rPr>
      </w:pPr>
    </w:p>
    <w:p w14:paraId="74E8844E" w14:textId="77777777" w:rsidR="001E2CD0" w:rsidRDefault="001E2CD0" w:rsidP="006760A5">
      <w:pPr>
        <w:pStyle w:val="Heading1"/>
      </w:pPr>
      <w:bookmarkStart w:id="49" w:name="_Toc435700913"/>
      <w:r>
        <w:t>use of fixed</w:t>
      </w:r>
      <w:del w:id="50" w:author="Martin Bransby" w:date="2016-04-19T09:14:00Z">
        <w:r w:rsidDel="00AE5406">
          <w:delText xml:space="preserve"> and</w:delText>
        </w:r>
      </w:del>
      <w:ins w:id="51" w:author="Martin Bransby" w:date="2016-04-19T09:14:00Z">
        <w:r w:rsidR="00AE5406">
          <w:t>/</w:t>
        </w:r>
      </w:ins>
      <w:del w:id="52" w:author="Martin Bransby" w:date="2016-04-19T09:14:00Z">
        <w:r w:rsidDel="00AE5406">
          <w:delText xml:space="preserve"> </w:delText>
        </w:r>
      </w:del>
      <w:r>
        <w:t>flashing signals</w:t>
      </w:r>
      <w:bookmarkEnd w:id="49"/>
    </w:p>
    <w:p w14:paraId="17288EE3" w14:textId="77777777" w:rsidR="00EB5C07" w:rsidRDefault="001E2CD0" w:rsidP="001E2CD0">
      <w:pPr>
        <w:pStyle w:val="BodyText"/>
        <w:rPr>
          <w:lang w:eastAsia="de-DE"/>
        </w:rPr>
      </w:pPr>
      <w:r>
        <w:rPr>
          <w:lang w:eastAsia="de-DE"/>
        </w:rPr>
        <w:t xml:space="preserve">Replacing an eclipse of a rhythmic character of AtoN light with a low-intensity light signal </w:t>
      </w:r>
      <w:r w:rsidR="00B344BD">
        <w:rPr>
          <w:lang w:eastAsia="de-DE"/>
        </w:rPr>
        <w:t>enhanc</w:t>
      </w:r>
      <w:r>
        <w:rPr>
          <w:lang w:eastAsia="de-DE"/>
        </w:rPr>
        <w:t>es the ability of the mariner to maintain spatial awareness and improve</w:t>
      </w:r>
      <w:r w:rsidR="002D36CC">
        <w:rPr>
          <w:lang w:eastAsia="de-DE"/>
        </w:rPr>
        <w:t>s</w:t>
      </w:r>
      <w:r>
        <w:rPr>
          <w:lang w:eastAsia="de-DE"/>
        </w:rPr>
        <w:t xml:space="preserve"> identification at close range. </w:t>
      </w:r>
      <w:r w:rsidR="00F54527">
        <w:rPr>
          <w:lang w:eastAsia="de-DE"/>
        </w:rPr>
        <w:t xml:space="preserve">In cases when traditional rotating optics of a lighthouse are replaced </w:t>
      </w:r>
      <w:r w:rsidR="004C750F">
        <w:rPr>
          <w:lang w:eastAsia="de-DE"/>
        </w:rPr>
        <w:t>with</w:t>
      </w:r>
      <w:r w:rsidR="003B6EE7">
        <w:rPr>
          <w:lang w:eastAsia="de-DE"/>
        </w:rPr>
        <w:t xml:space="preserve"> flashing</w:t>
      </w:r>
      <w:r w:rsidR="00F54527">
        <w:rPr>
          <w:lang w:eastAsia="de-DE"/>
        </w:rPr>
        <w:t xml:space="preserve"> LED lights, implementation of fixed and flashing character allows </w:t>
      </w:r>
      <w:del w:id="53" w:author="Martin Bransby" w:date="2016-04-19T09:13:00Z">
        <w:r w:rsidR="00F54527" w:rsidDel="00AE5406">
          <w:rPr>
            <w:lang w:eastAsia="de-DE"/>
          </w:rPr>
          <w:delText>to ret</w:delText>
        </w:r>
      </w:del>
      <w:ins w:id="54" w:author="Martin Bransby" w:date="2016-04-19T09:13:00Z">
        <w:r w:rsidR="00AE5406">
          <w:rPr>
            <w:lang w:eastAsia="de-DE"/>
          </w:rPr>
          <w:t xml:space="preserve">retention of the </w:t>
        </w:r>
      </w:ins>
      <w:del w:id="55" w:author="Martin Bransby" w:date="2016-04-19T09:13:00Z">
        <w:r w:rsidR="00F54527" w:rsidDel="00AE5406">
          <w:rPr>
            <w:lang w:eastAsia="de-DE"/>
          </w:rPr>
          <w:delText xml:space="preserve">ain an </w:delText>
        </w:r>
      </w:del>
      <w:r w:rsidR="00F54527">
        <w:rPr>
          <w:lang w:eastAsia="de-DE"/>
        </w:rPr>
        <w:t>effect</w:t>
      </w:r>
      <w:ins w:id="56" w:author="Martin Bransby" w:date="2016-04-19T09:13:00Z">
        <w:r w:rsidR="00AE5406">
          <w:rPr>
            <w:lang w:eastAsia="de-DE"/>
          </w:rPr>
          <w:t>,</w:t>
        </w:r>
      </w:ins>
      <w:r w:rsidR="00F54527">
        <w:rPr>
          <w:lang w:eastAsia="de-DE"/>
        </w:rPr>
        <w:t xml:space="preserve"> similar to the </w:t>
      </w:r>
      <w:r w:rsidR="00BF4012" w:rsidRPr="009C7792">
        <w:rPr>
          <w:lang w:eastAsia="de-DE"/>
        </w:rPr>
        <w:t>residual light</w:t>
      </w:r>
      <w:r w:rsidR="002F0343" w:rsidRPr="009C7792">
        <w:rPr>
          <w:lang w:eastAsia="de-DE"/>
        </w:rPr>
        <w:t xml:space="preserve"> between flashes</w:t>
      </w:r>
      <w:r w:rsidR="00083C24">
        <w:rPr>
          <w:lang w:eastAsia="de-DE"/>
        </w:rPr>
        <w:t xml:space="preserve"> </w:t>
      </w:r>
      <w:r w:rsidR="00F54527">
        <w:rPr>
          <w:lang w:eastAsia="de-DE"/>
        </w:rPr>
        <w:t>of rotating optics.</w:t>
      </w:r>
      <w:r w:rsidR="00EC3742">
        <w:rPr>
          <w:lang w:eastAsia="de-DE"/>
        </w:rPr>
        <w:t xml:space="preserve"> Trials have shown that a fixed light signal component of 1% of peak luminous intensity can be considered sufficient for majority of fixed and flashing character applications. </w:t>
      </w:r>
      <w:r w:rsidR="00B71E42">
        <w:rPr>
          <w:lang w:eastAsia="de-DE"/>
        </w:rPr>
        <w:t>Careful consideration of conspicuity implications is necessary to avoid reduction of fixed/flashing component contrast by fixed luminous intensity level</w:t>
      </w:r>
      <w:r w:rsidR="00FF7989">
        <w:rPr>
          <w:lang w:eastAsia="de-DE"/>
        </w:rPr>
        <w:t xml:space="preserve"> above 5% </w:t>
      </w:r>
      <w:r w:rsidR="00072658">
        <w:rPr>
          <w:lang w:eastAsia="de-DE"/>
        </w:rPr>
        <w:t xml:space="preserve">(up to </w:t>
      </w:r>
      <w:r w:rsidR="00FF7989">
        <w:rPr>
          <w:lang w:eastAsia="de-DE"/>
        </w:rPr>
        <w:t>10%</w:t>
      </w:r>
      <w:r w:rsidR="00072658">
        <w:rPr>
          <w:lang w:eastAsia="de-DE"/>
        </w:rPr>
        <w:t xml:space="preserve"> in high background lighting conditions)</w:t>
      </w:r>
      <w:r w:rsidR="00B71E42">
        <w:rPr>
          <w:lang w:eastAsia="de-DE"/>
        </w:rPr>
        <w:t xml:space="preserve">. </w:t>
      </w:r>
    </w:p>
    <w:p w14:paraId="09FE5955" w14:textId="77777777" w:rsidR="00EB5C07" w:rsidRDefault="00EB5C07" w:rsidP="001E2CD0">
      <w:pPr>
        <w:pStyle w:val="BodyText"/>
        <w:rPr>
          <w:lang w:eastAsia="de-DE"/>
        </w:rPr>
      </w:pPr>
      <w:r>
        <w:rPr>
          <w:lang w:eastAsia="de-DE"/>
        </w:rPr>
        <w:t xml:space="preserve">The fixed component can be applied to a number of rhythmic characters, provided that the low intensity phase </w:t>
      </w:r>
      <w:r w:rsidR="00D277A9">
        <w:rPr>
          <w:lang w:eastAsia="de-DE"/>
        </w:rPr>
        <w:t>(longest eclipse in the group character</w:t>
      </w:r>
      <w:r>
        <w:rPr>
          <w:lang w:eastAsia="de-DE"/>
        </w:rPr>
        <w:t xml:space="preserve">) is </w:t>
      </w:r>
      <w:r w:rsidR="004C098C">
        <w:rPr>
          <w:lang w:eastAsia="de-DE"/>
        </w:rPr>
        <w:t xml:space="preserve">longer than the </w:t>
      </w:r>
      <w:r w:rsidR="0002574B">
        <w:rPr>
          <w:lang w:eastAsia="de-DE"/>
        </w:rPr>
        <w:t>high intensity phase (flash)</w:t>
      </w:r>
      <w:r w:rsidR="00E47819">
        <w:rPr>
          <w:lang w:eastAsia="de-DE"/>
        </w:rPr>
        <w:t xml:space="preserve">. </w:t>
      </w:r>
      <w:r w:rsidR="00EB6578">
        <w:rPr>
          <w:lang w:eastAsia="de-DE"/>
        </w:rPr>
        <w:t xml:space="preserve">Nevertheless, fixed phase can be also used with occulting characters. </w:t>
      </w:r>
      <w:r w:rsidR="00E47819">
        <w:rPr>
          <w:lang w:eastAsia="de-DE"/>
        </w:rPr>
        <w:t xml:space="preserve">For charting purposes, placement of an “F” in front of the character abbreviation signifies application of a combination of the low intensity fixed light signal with the main character. </w:t>
      </w:r>
      <w:r w:rsidR="00724B43" w:rsidRPr="00D86269">
        <w:rPr>
          <w:lang w:eastAsia="de-DE"/>
        </w:rPr>
        <w:t>For e</w:t>
      </w:r>
      <w:r w:rsidR="004B1598" w:rsidRPr="00D86269">
        <w:rPr>
          <w:lang w:eastAsia="de-DE"/>
        </w:rPr>
        <w:t>xample</w:t>
      </w:r>
      <w:r w:rsidR="00724B43" w:rsidRPr="00D86269">
        <w:rPr>
          <w:lang w:eastAsia="de-DE"/>
        </w:rPr>
        <w:t xml:space="preserve">, the following abbreviations are already in use: </w:t>
      </w:r>
      <w:proofErr w:type="spellStart"/>
      <w:r w:rsidR="00724B43" w:rsidRPr="00D86269">
        <w:rPr>
          <w:lang w:eastAsia="de-DE"/>
        </w:rPr>
        <w:t>FFl</w:t>
      </w:r>
      <w:proofErr w:type="spellEnd"/>
      <w:r w:rsidR="00724B43" w:rsidRPr="00D86269">
        <w:rPr>
          <w:lang w:eastAsia="de-DE"/>
        </w:rPr>
        <w:t xml:space="preserve">, </w:t>
      </w:r>
      <w:proofErr w:type="spellStart"/>
      <w:r w:rsidR="00724B43" w:rsidRPr="00D86269">
        <w:rPr>
          <w:lang w:eastAsia="de-DE"/>
        </w:rPr>
        <w:t>FIso</w:t>
      </w:r>
      <w:proofErr w:type="spellEnd"/>
      <w:r w:rsidR="00724B43" w:rsidRPr="00D86269">
        <w:rPr>
          <w:lang w:eastAsia="de-DE"/>
        </w:rPr>
        <w:t xml:space="preserve">, </w:t>
      </w:r>
      <w:proofErr w:type="spellStart"/>
      <w:proofErr w:type="gramStart"/>
      <w:r w:rsidR="00724B43" w:rsidRPr="00D86269">
        <w:rPr>
          <w:lang w:eastAsia="de-DE"/>
        </w:rPr>
        <w:t>FLFl</w:t>
      </w:r>
      <w:proofErr w:type="spellEnd"/>
      <w:proofErr w:type="gramEnd"/>
      <w:r w:rsidR="00724B43" w:rsidRPr="00D86269">
        <w:rPr>
          <w:lang w:eastAsia="de-DE"/>
        </w:rPr>
        <w:t>.</w:t>
      </w:r>
    </w:p>
    <w:p w14:paraId="7DB5D490" w14:textId="77777777" w:rsidR="00A608CF" w:rsidRDefault="001C604F" w:rsidP="001E2CD0">
      <w:pPr>
        <w:pStyle w:val="BodyText"/>
        <w:rPr>
          <w:lang w:eastAsia="de-DE"/>
        </w:rPr>
      </w:pPr>
      <w:r>
        <w:rPr>
          <w:noProof/>
          <w:lang w:val="en-IE" w:eastAsia="en-IE"/>
        </w:rPr>
        <w:lastRenderedPageBreak/>
        <w:drawing>
          <wp:inline distT="0" distB="0" distL="0" distR="0" wp14:anchorId="3CA51563" wp14:editId="243238FB">
            <wp:extent cx="5791200" cy="24479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91200" cy="2447925"/>
                    </a:xfrm>
                    <a:prstGeom prst="rect">
                      <a:avLst/>
                    </a:prstGeom>
                    <a:noFill/>
                    <a:ln>
                      <a:noFill/>
                    </a:ln>
                  </pic:spPr>
                </pic:pic>
              </a:graphicData>
            </a:graphic>
          </wp:inline>
        </w:drawing>
      </w:r>
    </w:p>
    <w:p w14:paraId="43A88B7A" w14:textId="77777777" w:rsidR="00A608CF" w:rsidRPr="00D16DE0" w:rsidRDefault="00294437" w:rsidP="00294437">
      <w:pPr>
        <w:pStyle w:val="Caption"/>
        <w:jc w:val="center"/>
        <w:rPr>
          <w:b w:val="0"/>
          <w:i/>
          <w:color w:val="auto"/>
          <w:sz w:val="22"/>
          <w:szCs w:val="22"/>
        </w:rPr>
      </w:pPr>
      <w:bookmarkStart w:id="57" w:name="_Toc435699617"/>
      <w:r w:rsidRPr="00D16DE0">
        <w:rPr>
          <w:b w:val="0"/>
          <w:i/>
          <w:color w:val="auto"/>
          <w:sz w:val="22"/>
          <w:szCs w:val="22"/>
        </w:rPr>
        <w:t xml:space="preserve">Figure </w:t>
      </w:r>
      <w:r w:rsidR="00EB4543" w:rsidRPr="00D16DE0">
        <w:rPr>
          <w:b w:val="0"/>
          <w:i/>
          <w:color w:val="auto"/>
          <w:sz w:val="22"/>
          <w:szCs w:val="22"/>
        </w:rPr>
        <w:fldChar w:fldCharType="begin"/>
      </w:r>
      <w:r w:rsidRPr="00D16DE0">
        <w:rPr>
          <w:b w:val="0"/>
          <w:i/>
          <w:color w:val="auto"/>
          <w:sz w:val="22"/>
          <w:szCs w:val="22"/>
        </w:rPr>
        <w:instrText xml:space="preserve"> SEQ Figure \* ARABIC </w:instrText>
      </w:r>
      <w:r w:rsidR="00EB4543" w:rsidRPr="00D16DE0">
        <w:rPr>
          <w:b w:val="0"/>
          <w:i/>
          <w:color w:val="auto"/>
          <w:sz w:val="22"/>
          <w:szCs w:val="22"/>
        </w:rPr>
        <w:fldChar w:fldCharType="separate"/>
      </w:r>
      <w:r w:rsidR="0016287F">
        <w:rPr>
          <w:b w:val="0"/>
          <w:i/>
          <w:noProof/>
          <w:color w:val="auto"/>
          <w:sz w:val="22"/>
          <w:szCs w:val="22"/>
        </w:rPr>
        <w:t>2</w:t>
      </w:r>
      <w:r w:rsidR="00EB4543" w:rsidRPr="00D16DE0">
        <w:rPr>
          <w:b w:val="0"/>
          <w:i/>
          <w:color w:val="auto"/>
          <w:sz w:val="22"/>
          <w:szCs w:val="22"/>
        </w:rPr>
        <w:fldChar w:fldCharType="end"/>
      </w:r>
      <w:r w:rsidR="00A608CF" w:rsidRPr="00D16DE0">
        <w:rPr>
          <w:b w:val="0"/>
          <w:i/>
          <w:color w:val="auto"/>
          <w:sz w:val="22"/>
          <w:szCs w:val="22"/>
          <w:lang w:eastAsia="de-DE"/>
        </w:rPr>
        <w:t xml:space="preserve">. Chart fragment </w:t>
      </w:r>
      <w:r w:rsidR="00AA1BDB" w:rsidRPr="00D16DE0">
        <w:rPr>
          <w:b w:val="0"/>
          <w:i/>
          <w:color w:val="auto"/>
          <w:sz w:val="22"/>
          <w:szCs w:val="22"/>
          <w:lang w:eastAsia="de-DE"/>
        </w:rPr>
        <w:t>showing</w:t>
      </w:r>
      <w:r w:rsidR="00A608CF" w:rsidRPr="00D16DE0">
        <w:rPr>
          <w:b w:val="0"/>
          <w:i/>
          <w:color w:val="auto"/>
          <w:sz w:val="22"/>
          <w:szCs w:val="22"/>
          <w:lang w:eastAsia="de-DE"/>
        </w:rPr>
        <w:t xml:space="preserve"> a</w:t>
      </w:r>
      <w:r w:rsidR="001B2D7D">
        <w:rPr>
          <w:b w:val="0"/>
          <w:i/>
          <w:color w:val="auto"/>
          <w:sz w:val="22"/>
          <w:szCs w:val="22"/>
          <w:lang w:eastAsia="de-DE"/>
        </w:rPr>
        <w:t xml:space="preserve"> 6M</w:t>
      </w:r>
      <w:r w:rsidR="00A608CF" w:rsidRPr="00D16DE0">
        <w:rPr>
          <w:b w:val="0"/>
          <w:i/>
          <w:color w:val="auto"/>
          <w:sz w:val="22"/>
          <w:szCs w:val="22"/>
          <w:lang w:eastAsia="de-DE"/>
        </w:rPr>
        <w:t xml:space="preserve"> </w:t>
      </w:r>
      <w:proofErr w:type="spellStart"/>
      <w:proofErr w:type="gramStart"/>
      <w:r w:rsidR="00A608CF" w:rsidRPr="00D16DE0">
        <w:rPr>
          <w:b w:val="0"/>
          <w:i/>
          <w:color w:val="auto"/>
          <w:sz w:val="22"/>
          <w:szCs w:val="22"/>
          <w:lang w:eastAsia="de-DE"/>
        </w:rPr>
        <w:t>FFl</w:t>
      </w:r>
      <w:proofErr w:type="spellEnd"/>
      <w:r w:rsidR="00CF41D5">
        <w:rPr>
          <w:b w:val="0"/>
          <w:i/>
          <w:color w:val="auto"/>
          <w:sz w:val="22"/>
          <w:szCs w:val="22"/>
          <w:lang w:eastAsia="de-DE"/>
        </w:rPr>
        <w:t>(</w:t>
      </w:r>
      <w:proofErr w:type="gramEnd"/>
      <w:r w:rsidR="00CF41D5">
        <w:rPr>
          <w:b w:val="0"/>
          <w:i/>
          <w:color w:val="auto"/>
          <w:sz w:val="22"/>
          <w:szCs w:val="22"/>
          <w:lang w:eastAsia="de-DE"/>
        </w:rPr>
        <w:t xml:space="preserve">1)R </w:t>
      </w:r>
      <w:r w:rsidR="00A608CF" w:rsidRPr="00D16DE0">
        <w:rPr>
          <w:b w:val="0"/>
          <w:i/>
          <w:color w:val="auto"/>
          <w:sz w:val="22"/>
          <w:szCs w:val="22"/>
          <w:lang w:eastAsia="de-DE"/>
        </w:rPr>
        <w:t>light</w:t>
      </w:r>
      <w:r w:rsidR="00CF41D5">
        <w:rPr>
          <w:b w:val="0"/>
          <w:i/>
          <w:color w:val="auto"/>
          <w:sz w:val="22"/>
          <w:szCs w:val="22"/>
          <w:lang w:eastAsia="de-DE"/>
        </w:rPr>
        <w:t xml:space="preserve"> (Estonian AtoN 300, </w:t>
      </w:r>
      <w:proofErr w:type="spellStart"/>
      <w:r w:rsidR="00CF41D5">
        <w:rPr>
          <w:b w:val="0"/>
          <w:i/>
          <w:color w:val="auto"/>
          <w:sz w:val="22"/>
          <w:szCs w:val="22"/>
          <w:lang w:eastAsia="de-DE"/>
        </w:rPr>
        <w:t>Vahemadala</w:t>
      </w:r>
      <w:proofErr w:type="spellEnd"/>
      <w:r w:rsidR="00CF41D5">
        <w:rPr>
          <w:b w:val="0"/>
          <w:i/>
          <w:color w:val="auto"/>
          <w:sz w:val="22"/>
          <w:szCs w:val="22"/>
          <w:lang w:eastAsia="de-DE"/>
        </w:rPr>
        <w:t xml:space="preserve"> Lighthouse</w:t>
      </w:r>
      <w:r w:rsidR="00B1689B">
        <w:rPr>
          <w:b w:val="0"/>
          <w:i/>
          <w:color w:val="auto"/>
          <w:sz w:val="22"/>
          <w:szCs w:val="22"/>
          <w:lang w:eastAsia="de-DE"/>
        </w:rPr>
        <w:t>)</w:t>
      </w:r>
      <w:bookmarkEnd w:id="57"/>
    </w:p>
    <w:p w14:paraId="33FBA834" w14:textId="77777777" w:rsidR="001C604F" w:rsidRDefault="00B01A77" w:rsidP="001E2CD0">
      <w:pPr>
        <w:pStyle w:val="BodyText"/>
        <w:rPr>
          <w:lang w:eastAsia="de-DE"/>
        </w:rPr>
      </w:pPr>
      <w:r>
        <w:rPr>
          <w:noProof/>
          <w:lang w:val="en-IE" w:eastAsia="en-IE"/>
        </w:rPr>
        <w:drawing>
          <wp:inline distT="0" distB="0" distL="0" distR="0" wp14:anchorId="35C0A9A2" wp14:editId="3B388B63">
            <wp:extent cx="5772785" cy="3840480"/>
            <wp:effectExtent l="0" t="0" r="0" b="762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72785" cy="3840480"/>
                    </a:xfrm>
                    <a:prstGeom prst="rect">
                      <a:avLst/>
                    </a:prstGeom>
                    <a:noFill/>
                    <a:ln>
                      <a:noFill/>
                    </a:ln>
                  </pic:spPr>
                </pic:pic>
              </a:graphicData>
            </a:graphic>
          </wp:inline>
        </w:drawing>
      </w:r>
    </w:p>
    <w:p w14:paraId="5870A769" w14:textId="77777777" w:rsidR="00B01A77" w:rsidRPr="00D16DE0" w:rsidRDefault="00B01A77" w:rsidP="00B01A77">
      <w:pPr>
        <w:pStyle w:val="Caption"/>
        <w:jc w:val="center"/>
        <w:rPr>
          <w:b w:val="0"/>
          <w:i/>
          <w:color w:val="auto"/>
          <w:sz w:val="22"/>
          <w:szCs w:val="22"/>
        </w:rPr>
      </w:pPr>
      <w:bookmarkStart w:id="58" w:name="_Toc435699618"/>
      <w:r w:rsidRPr="00D16DE0">
        <w:rPr>
          <w:b w:val="0"/>
          <w:i/>
          <w:color w:val="auto"/>
          <w:sz w:val="22"/>
          <w:szCs w:val="22"/>
        </w:rPr>
        <w:t xml:space="preserve">Figure </w:t>
      </w:r>
      <w:r w:rsidR="00EB4543" w:rsidRPr="00D16DE0">
        <w:rPr>
          <w:b w:val="0"/>
          <w:i/>
          <w:color w:val="auto"/>
          <w:sz w:val="22"/>
          <w:szCs w:val="22"/>
        </w:rPr>
        <w:fldChar w:fldCharType="begin"/>
      </w:r>
      <w:r w:rsidRPr="00D16DE0">
        <w:rPr>
          <w:b w:val="0"/>
          <w:i/>
          <w:color w:val="auto"/>
          <w:sz w:val="22"/>
          <w:szCs w:val="22"/>
        </w:rPr>
        <w:instrText xml:space="preserve"> SEQ Figure \* ARABIC </w:instrText>
      </w:r>
      <w:r w:rsidR="00EB4543" w:rsidRPr="00D16DE0">
        <w:rPr>
          <w:b w:val="0"/>
          <w:i/>
          <w:color w:val="auto"/>
          <w:sz w:val="22"/>
          <w:szCs w:val="22"/>
        </w:rPr>
        <w:fldChar w:fldCharType="separate"/>
      </w:r>
      <w:r w:rsidR="0016287F">
        <w:rPr>
          <w:b w:val="0"/>
          <w:i/>
          <w:noProof/>
          <w:color w:val="auto"/>
          <w:sz w:val="22"/>
          <w:szCs w:val="22"/>
        </w:rPr>
        <w:t>3</w:t>
      </w:r>
      <w:r w:rsidR="00EB4543" w:rsidRPr="00D16DE0">
        <w:rPr>
          <w:b w:val="0"/>
          <w:i/>
          <w:color w:val="auto"/>
          <w:sz w:val="22"/>
          <w:szCs w:val="22"/>
        </w:rPr>
        <w:fldChar w:fldCharType="end"/>
      </w:r>
      <w:r w:rsidRPr="00D16DE0">
        <w:rPr>
          <w:b w:val="0"/>
          <w:i/>
          <w:color w:val="auto"/>
          <w:sz w:val="22"/>
          <w:szCs w:val="22"/>
          <w:lang w:eastAsia="de-DE"/>
        </w:rPr>
        <w:t>. Chart fragment showing a</w:t>
      </w:r>
      <w:r w:rsidR="00087217">
        <w:rPr>
          <w:b w:val="0"/>
          <w:i/>
          <w:color w:val="auto"/>
          <w:sz w:val="22"/>
          <w:szCs w:val="22"/>
          <w:lang w:eastAsia="de-DE"/>
        </w:rPr>
        <w:t>15M</w:t>
      </w:r>
      <w:r w:rsidRPr="00D16DE0">
        <w:rPr>
          <w:b w:val="0"/>
          <w:i/>
          <w:color w:val="auto"/>
          <w:sz w:val="22"/>
          <w:szCs w:val="22"/>
          <w:lang w:eastAsia="de-DE"/>
        </w:rPr>
        <w:t xml:space="preserve"> </w:t>
      </w:r>
      <w:proofErr w:type="spellStart"/>
      <w:r w:rsidRPr="00D16DE0">
        <w:rPr>
          <w:b w:val="0"/>
          <w:i/>
          <w:color w:val="auto"/>
          <w:sz w:val="22"/>
          <w:szCs w:val="22"/>
          <w:lang w:eastAsia="de-DE"/>
        </w:rPr>
        <w:t>FFl</w:t>
      </w:r>
      <w:proofErr w:type="spellEnd"/>
      <w:r>
        <w:rPr>
          <w:b w:val="0"/>
          <w:i/>
          <w:color w:val="auto"/>
          <w:sz w:val="22"/>
          <w:szCs w:val="22"/>
          <w:lang w:eastAsia="de-DE"/>
        </w:rPr>
        <w:t xml:space="preserve"> </w:t>
      </w:r>
      <w:r w:rsidRPr="00D16DE0">
        <w:rPr>
          <w:b w:val="0"/>
          <w:i/>
          <w:color w:val="auto"/>
          <w:sz w:val="22"/>
          <w:szCs w:val="22"/>
          <w:lang w:eastAsia="de-DE"/>
        </w:rPr>
        <w:t>light</w:t>
      </w:r>
      <w:r>
        <w:rPr>
          <w:b w:val="0"/>
          <w:i/>
          <w:color w:val="auto"/>
          <w:sz w:val="22"/>
          <w:szCs w:val="22"/>
          <w:lang w:eastAsia="de-DE"/>
        </w:rPr>
        <w:t xml:space="preserve"> (Estonian AtoN </w:t>
      </w:r>
      <w:r w:rsidR="001B2D7D">
        <w:rPr>
          <w:b w:val="0"/>
          <w:i/>
          <w:color w:val="auto"/>
          <w:sz w:val="22"/>
          <w:szCs w:val="22"/>
          <w:lang w:eastAsia="de-DE"/>
        </w:rPr>
        <w:t>935</w:t>
      </w:r>
      <w:r>
        <w:rPr>
          <w:b w:val="0"/>
          <w:i/>
          <w:color w:val="auto"/>
          <w:sz w:val="22"/>
          <w:szCs w:val="22"/>
          <w:lang w:eastAsia="de-DE"/>
        </w:rPr>
        <w:t xml:space="preserve">, </w:t>
      </w:r>
      <w:proofErr w:type="spellStart"/>
      <w:r w:rsidR="001C186B">
        <w:rPr>
          <w:b w:val="0"/>
          <w:i/>
          <w:color w:val="auto"/>
          <w:sz w:val="22"/>
          <w:szCs w:val="22"/>
          <w:lang w:eastAsia="de-DE"/>
        </w:rPr>
        <w:t>Sõrve</w:t>
      </w:r>
      <w:proofErr w:type="spellEnd"/>
      <w:r>
        <w:rPr>
          <w:b w:val="0"/>
          <w:i/>
          <w:color w:val="auto"/>
          <w:sz w:val="22"/>
          <w:szCs w:val="22"/>
          <w:lang w:eastAsia="de-DE"/>
        </w:rPr>
        <w:t xml:space="preserve"> Lighthouse</w:t>
      </w:r>
      <w:r w:rsidR="001C186B">
        <w:rPr>
          <w:b w:val="0"/>
          <w:i/>
          <w:color w:val="auto"/>
          <w:sz w:val="22"/>
          <w:szCs w:val="22"/>
          <w:lang w:eastAsia="de-DE"/>
        </w:rPr>
        <w:t>)</w:t>
      </w:r>
      <w:bookmarkEnd w:id="58"/>
    </w:p>
    <w:p w14:paraId="74D33CC9" w14:textId="77777777" w:rsidR="00B01A77" w:rsidRDefault="00B01A77" w:rsidP="001E2CD0">
      <w:pPr>
        <w:pStyle w:val="BodyText"/>
        <w:rPr>
          <w:lang w:eastAsia="de-DE"/>
        </w:rPr>
      </w:pPr>
    </w:p>
    <w:p w14:paraId="66CFDC75" w14:textId="77777777" w:rsidR="001C604F" w:rsidRDefault="001C604F" w:rsidP="001E2CD0">
      <w:pPr>
        <w:pStyle w:val="BodyText"/>
        <w:rPr>
          <w:lang w:eastAsia="de-DE"/>
        </w:rPr>
      </w:pPr>
    </w:p>
    <w:p w14:paraId="4F497501" w14:textId="77777777" w:rsidR="00A77F07" w:rsidRDefault="00A77F07" w:rsidP="001E2CD0">
      <w:pPr>
        <w:pStyle w:val="BodyText"/>
        <w:rPr>
          <w:lang w:eastAsia="de-DE"/>
        </w:rPr>
      </w:pPr>
      <w:r w:rsidRPr="00A77F07">
        <w:rPr>
          <w:lang w:eastAsia="de-DE"/>
        </w:rPr>
        <w:t>This class of light character should be used with care because the fixed component of the light may not be visible at all times over the same distance as the rhythmic component</w:t>
      </w:r>
      <w:ins w:id="59" w:author="Martin Bransby" w:date="2016-04-19T09:15:00Z">
        <w:r w:rsidR="00AE5406">
          <w:rPr>
            <w:lang w:eastAsia="de-DE"/>
          </w:rPr>
          <w:t xml:space="preserve"> due to environmental factors</w:t>
        </w:r>
      </w:ins>
      <w:r w:rsidRPr="00A77F07">
        <w:rPr>
          <w:lang w:eastAsia="de-DE"/>
        </w:rPr>
        <w:t>.</w:t>
      </w:r>
    </w:p>
    <w:p w14:paraId="501A94E8" w14:textId="77777777" w:rsidR="001E2CD0" w:rsidRDefault="00FF7989" w:rsidP="001E2CD0">
      <w:pPr>
        <w:pStyle w:val="BodyText"/>
        <w:rPr>
          <w:lang w:eastAsia="de-DE"/>
        </w:rPr>
      </w:pPr>
      <w:r>
        <w:rPr>
          <w:lang w:eastAsia="de-DE"/>
        </w:rPr>
        <w:t xml:space="preserve">Some results of trials and application examples are provided in the annexes. </w:t>
      </w:r>
      <w:r w:rsidR="00B71E42">
        <w:rPr>
          <w:lang w:eastAsia="de-DE"/>
        </w:rPr>
        <w:t xml:space="preserve"> </w:t>
      </w:r>
      <w:r w:rsidR="00F54527">
        <w:rPr>
          <w:lang w:eastAsia="de-DE"/>
        </w:rPr>
        <w:t xml:space="preserve"> </w:t>
      </w:r>
    </w:p>
    <w:p w14:paraId="26CF778D" w14:textId="77777777" w:rsidR="00C503BD" w:rsidRDefault="00C503BD" w:rsidP="00C503BD">
      <w:pPr>
        <w:pStyle w:val="BodyText"/>
      </w:pPr>
    </w:p>
    <w:p w14:paraId="002A2BF3" w14:textId="77777777" w:rsidR="00756B84" w:rsidRDefault="00E22901" w:rsidP="006760A5">
      <w:pPr>
        <w:pStyle w:val="Heading1"/>
      </w:pPr>
      <w:bookmarkStart w:id="60" w:name="_Toc435700914"/>
      <w:r>
        <w:lastRenderedPageBreak/>
        <w:t>synchroniS</w:t>
      </w:r>
      <w:r w:rsidR="00C503BD">
        <w:t>ation and sequencing</w:t>
      </w:r>
      <w:r w:rsidR="005C61FC">
        <w:t xml:space="preserve"> of ATON Lights</w:t>
      </w:r>
      <w:bookmarkEnd w:id="60"/>
    </w:p>
    <w:p w14:paraId="6CE4C6F1" w14:textId="77777777" w:rsidR="005C61FC" w:rsidRDefault="00E22901" w:rsidP="00DF2B38">
      <w:pPr>
        <w:pStyle w:val="Heading2"/>
        <w:rPr>
          <w:lang w:eastAsia="de-DE"/>
        </w:rPr>
      </w:pPr>
      <w:bookmarkStart w:id="61" w:name="_Toc435700915"/>
      <w:r>
        <w:rPr>
          <w:lang w:eastAsia="de-DE"/>
        </w:rPr>
        <w:t>Introduction to synchronis</w:t>
      </w:r>
      <w:r w:rsidR="005C61FC">
        <w:rPr>
          <w:lang w:eastAsia="de-DE"/>
        </w:rPr>
        <w:t>ation and sequencing</w:t>
      </w:r>
      <w:bookmarkEnd w:id="61"/>
    </w:p>
    <w:p w14:paraId="1FB0F833" w14:textId="77777777" w:rsidR="00586E7B" w:rsidRPr="00B34319" w:rsidDel="00AE5406" w:rsidRDefault="00E22901" w:rsidP="00586E7B">
      <w:pPr>
        <w:pStyle w:val="BodyText"/>
        <w:rPr>
          <w:del w:id="62" w:author="Martin Bransby" w:date="2016-04-19T09:16:00Z"/>
        </w:rPr>
      </w:pPr>
      <w:r>
        <w:rPr>
          <w:lang w:eastAsia="de-DE"/>
        </w:rPr>
        <w:t>Synchronis</w:t>
      </w:r>
      <w:r w:rsidR="006B3224">
        <w:rPr>
          <w:lang w:eastAsia="de-DE"/>
        </w:rPr>
        <w:t>ation and sequencing of AtoN lights are useful methods of increasing spatial awareness of mariners</w:t>
      </w:r>
      <w:r w:rsidR="00C109ED">
        <w:rPr>
          <w:lang w:eastAsia="de-DE"/>
        </w:rPr>
        <w:t xml:space="preserve"> by </w:t>
      </w:r>
      <w:r w:rsidR="00C109ED" w:rsidRPr="00B34319">
        <w:t xml:space="preserve">improving the overall conspicuity of </w:t>
      </w:r>
      <w:del w:id="63" w:author="Martin Bransby" w:date="2016-04-19T09:16:00Z">
        <w:r w:rsidR="00C109ED" w:rsidRPr="00B34319" w:rsidDel="00AE5406">
          <w:delText>aids to navigation</w:delText>
        </w:r>
      </w:del>
      <w:ins w:id="64" w:author="Martin Bransby" w:date="2016-04-19T09:16:00Z">
        <w:r w:rsidR="00AE5406">
          <w:t>AtoN</w:t>
        </w:r>
      </w:ins>
      <w:r w:rsidR="00C109ED" w:rsidRPr="00B34319">
        <w:t xml:space="preserve"> lights especially in built-up areas and areas with background lighting</w:t>
      </w:r>
      <w:r w:rsidR="006B3224">
        <w:rPr>
          <w:lang w:eastAsia="de-DE"/>
        </w:rPr>
        <w:t xml:space="preserve">. Both can be combined with fixed and flashing </w:t>
      </w:r>
      <w:r w:rsidR="00B103B8">
        <w:rPr>
          <w:lang w:eastAsia="de-DE"/>
        </w:rPr>
        <w:t xml:space="preserve">rhythmic </w:t>
      </w:r>
      <w:r w:rsidR="006B3224">
        <w:rPr>
          <w:lang w:eastAsia="de-DE"/>
        </w:rPr>
        <w:t xml:space="preserve">characters. </w:t>
      </w:r>
      <w:r w:rsidR="00586E7B" w:rsidRPr="00B34319">
        <w:t>The use of synchronised lights should be assessed on the basis of recognised risk management principles in meeting the navigational requirement.</w:t>
      </w:r>
      <w:ins w:id="65" w:author="Martin Bransby" w:date="2016-04-19T09:16:00Z">
        <w:r w:rsidR="00AE5406">
          <w:rPr>
            <w:lang w:eastAsia="de-DE"/>
          </w:rPr>
          <w:t xml:space="preserve">  </w:t>
        </w:r>
      </w:ins>
    </w:p>
    <w:p w14:paraId="632E8CEC" w14:textId="77777777" w:rsidR="00C503BD" w:rsidRDefault="00202663" w:rsidP="00C503BD">
      <w:pPr>
        <w:pStyle w:val="BodyText"/>
        <w:rPr>
          <w:lang w:eastAsia="de-DE"/>
        </w:rPr>
      </w:pPr>
      <w:r>
        <w:rPr>
          <w:lang w:eastAsia="de-DE"/>
        </w:rPr>
        <w:t>Where possible, effect of sequencing of lights should be tried out on an AtoN lights simulator before deployment</w:t>
      </w:r>
      <w:r w:rsidR="00904842">
        <w:rPr>
          <w:lang w:eastAsia="de-DE"/>
        </w:rPr>
        <w:t xml:space="preserve"> to evaluate the benefits</w:t>
      </w:r>
      <w:r>
        <w:rPr>
          <w:lang w:eastAsia="de-DE"/>
        </w:rPr>
        <w:t xml:space="preserve">. </w:t>
      </w:r>
    </w:p>
    <w:p w14:paraId="0BE1361E" w14:textId="77777777" w:rsidR="00C120B1" w:rsidRPr="00B34319" w:rsidRDefault="00C06CD5" w:rsidP="00C120B1">
      <w:pPr>
        <w:pStyle w:val="BodyText"/>
      </w:pPr>
      <w:r>
        <w:t>Improved availability</w:t>
      </w:r>
      <w:r w:rsidR="00C120B1" w:rsidRPr="00B34319">
        <w:t xml:space="preserve"> of GNSS timing signals </w:t>
      </w:r>
      <w:r>
        <w:t>provides a cost efficient method for synchroni</w:t>
      </w:r>
      <w:r w:rsidR="00F440A2">
        <w:t>s</w:t>
      </w:r>
      <w:r>
        <w:t xml:space="preserve">ation and sequencing of AtoN lights. </w:t>
      </w:r>
      <w:r w:rsidR="00C120B1" w:rsidRPr="00B34319">
        <w:t>AtoN light units</w:t>
      </w:r>
      <w:r>
        <w:t xml:space="preserve"> with integrat</w:t>
      </w:r>
      <w:r w:rsidRPr="00B34319">
        <w:t xml:space="preserve">ed </w:t>
      </w:r>
      <w:r>
        <w:t>GNSS receiver modules are</w:t>
      </w:r>
      <w:r w:rsidR="00C120B1" w:rsidRPr="00B34319">
        <w:t xml:space="preserve"> </w:t>
      </w:r>
      <w:r>
        <w:t>offer</w:t>
      </w:r>
      <w:r w:rsidR="00C120B1" w:rsidRPr="00B34319">
        <w:t xml:space="preserve">ed </w:t>
      </w:r>
      <w:r>
        <w:t>at r</w:t>
      </w:r>
      <w:r w:rsidRPr="00B34319">
        <w:t xml:space="preserve">elatively low cost </w:t>
      </w:r>
      <w:r w:rsidR="00C120B1" w:rsidRPr="00B34319">
        <w:t>by a number of manufacturers</w:t>
      </w:r>
      <w:del w:id="66" w:author="Martin Bransby" w:date="2016-04-19T09:17:00Z">
        <w:r w:rsidR="00C120B1" w:rsidRPr="00B34319" w:rsidDel="00AE5406">
          <w:delText xml:space="preserve"> in the globa</w:delText>
        </w:r>
        <w:r w:rsidR="00C120B1" w:rsidDel="00AE5406">
          <w:delText>l market that can be used world-</w:delText>
        </w:r>
        <w:r w:rsidR="00C120B1" w:rsidRPr="00B34319" w:rsidDel="00AE5406">
          <w:delText>wide</w:delText>
        </w:r>
      </w:del>
      <w:r w:rsidR="00C120B1" w:rsidRPr="00B34319">
        <w:t xml:space="preserve">. </w:t>
      </w:r>
    </w:p>
    <w:p w14:paraId="59E5E474" w14:textId="77777777" w:rsidR="00C120B1" w:rsidRDefault="00C120B1" w:rsidP="00C120B1">
      <w:pPr>
        <w:pStyle w:val="BodyText"/>
      </w:pPr>
      <w:r w:rsidRPr="00B34319">
        <w:t>In addition to the objective of this Guideline, there are oth</w:t>
      </w:r>
      <w:r w:rsidR="00F440A2">
        <w:t>er applications where synchronis</w:t>
      </w:r>
      <w:r w:rsidRPr="00B34319">
        <w:t xml:space="preserve">ation may apply, as reflected in </w:t>
      </w:r>
      <w:r w:rsidR="00916A3B">
        <w:t>corresponding</w:t>
      </w:r>
      <w:r w:rsidRPr="00B34319">
        <w:t xml:space="preserve"> IALA </w:t>
      </w:r>
      <w:r w:rsidR="00916A3B">
        <w:t xml:space="preserve">documentation addressing </w:t>
      </w:r>
      <w:r w:rsidR="00747229">
        <w:t xml:space="preserve">marking of </w:t>
      </w:r>
      <w:r w:rsidR="00916A3B">
        <w:t>leading lines (</w:t>
      </w:r>
      <w:r w:rsidR="00EB4543">
        <w:fldChar w:fldCharType="begin"/>
      </w:r>
      <w:r w:rsidR="00916A3B">
        <w:instrText xml:space="preserve"> REF _Ref435700142 \r \h </w:instrText>
      </w:r>
      <w:r w:rsidR="00EB4543">
        <w:fldChar w:fldCharType="separate"/>
      </w:r>
      <w:r w:rsidR="00916A3B">
        <w:t>[20]</w:t>
      </w:r>
      <w:r w:rsidR="00EB4543">
        <w:fldChar w:fldCharType="end"/>
      </w:r>
      <w:r w:rsidR="00747229">
        <w:t>)</w:t>
      </w:r>
      <w:r w:rsidR="00916A3B">
        <w:t xml:space="preserve">, </w:t>
      </w:r>
      <w:r w:rsidR="00EB4543">
        <w:fldChar w:fldCharType="begin"/>
      </w:r>
      <w:r w:rsidR="00916A3B">
        <w:instrText xml:space="preserve"> REF _Ref435700176 \r \h </w:instrText>
      </w:r>
      <w:r w:rsidR="00EB4543">
        <w:fldChar w:fldCharType="separate"/>
      </w:r>
      <w:r w:rsidR="00916A3B">
        <w:t>[15]</w:t>
      </w:r>
      <w:r w:rsidR="00EB4543">
        <w:fldChar w:fldCharType="end"/>
      </w:r>
      <w:r w:rsidR="00916A3B">
        <w:t>), a</w:t>
      </w:r>
      <w:r w:rsidRPr="00B34319">
        <w:t xml:space="preserve">quaculture </w:t>
      </w:r>
      <w:r w:rsidR="00916A3B">
        <w:t>f</w:t>
      </w:r>
      <w:r w:rsidRPr="00B34319">
        <w:t>arms</w:t>
      </w:r>
      <w:r w:rsidR="00916A3B">
        <w:t xml:space="preserve"> (</w:t>
      </w:r>
      <w:r w:rsidR="00EB4543">
        <w:fldChar w:fldCharType="begin"/>
      </w:r>
      <w:r w:rsidR="00747229">
        <w:instrText xml:space="preserve"> REF _Ref435700262 \r \h </w:instrText>
      </w:r>
      <w:r w:rsidR="00EB4543">
        <w:fldChar w:fldCharType="separate"/>
      </w:r>
      <w:r w:rsidR="00747229">
        <w:t>[22]</w:t>
      </w:r>
      <w:r w:rsidR="00EB4543">
        <w:fldChar w:fldCharType="end"/>
      </w:r>
      <w:r w:rsidRPr="00B34319">
        <w:t xml:space="preserve">), </w:t>
      </w:r>
      <w:r w:rsidR="007A20D3" w:rsidRPr="00747229">
        <w:t>wind farms</w:t>
      </w:r>
      <w:r w:rsidR="00B12FEA">
        <w:t xml:space="preserve"> (</w:t>
      </w:r>
      <w:r w:rsidR="00EB4543">
        <w:fldChar w:fldCharType="begin"/>
      </w:r>
      <w:r w:rsidR="00B12FEA">
        <w:instrText xml:space="preserve"> REF _Ref435699871 \r \h </w:instrText>
      </w:r>
      <w:r w:rsidR="00EB4543">
        <w:fldChar w:fldCharType="separate"/>
      </w:r>
      <w:r w:rsidR="00B12FEA">
        <w:t>[23]</w:t>
      </w:r>
      <w:r w:rsidR="00EB4543">
        <w:fldChar w:fldCharType="end"/>
      </w:r>
      <w:r w:rsidR="00B12FEA">
        <w:t>)</w:t>
      </w:r>
      <w:r w:rsidR="007A20D3">
        <w:t xml:space="preserve">, </w:t>
      </w:r>
      <w:r w:rsidRPr="00B34319">
        <w:t xml:space="preserve">or on other types of </w:t>
      </w:r>
      <w:r w:rsidR="00747229">
        <w:t>object</w:t>
      </w:r>
      <w:r w:rsidRPr="00B34319">
        <w:t xml:space="preserve">s, such as </w:t>
      </w:r>
      <w:r w:rsidR="00747229">
        <w:t>wrecks</w:t>
      </w:r>
      <w:r w:rsidRPr="00B34319">
        <w:t>, or when the identification of the "geometry" is relevant to the mariner.</w:t>
      </w:r>
    </w:p>
    <w:p w14:paraId="637A21E3" w14:textId="77777777" w:rsidR="0076347C" w:rsidRDefault="0076347C" w:rsidP="00C120B1">
      <w:pPr>
        <w:pStyle w:val="BodyText"/>
        <w:rPr>
          <w:lang w:eastAsia="de-DE"/>
        </w:rPr>
      </w:pPr>
      <w:r>
        <w:rPr>
          <w:lang w:eastAsia="de-DE"/>
        </w:rPr>
        <w:t xml:space="preserve">Synchronisation methods are described in detail in </w:t>
      </w:r>
      <w:r w:rsidRPr="00C01D8D">
        <w:rPr>
          <w:highlight w:val="yellow"/>
          <w:lang w:eastAsia="de-DE"/>
        </w:rPr>
        <w:t xml:space="preserve">the Guideline 1069 </w:t>
      </w:r>
      <w:r w:rsidRPr="00C01D8D">
        <w:rPr>
          <w:highlight w:val="yellow"/>
        </w:rPr>
        <w:t>– Synchronization of Lights</w:t>
      </w:r>
      <w:r>
        <w:rPr>
          <w:lang w:eastAsia="de-DE"/>
        </w:rPr>
        <w:t>.</w:t>
      </w:r>
    </w:p>
    <w:p w14:paraId="5F72E2F2" w14:textId="77777777" w:rsidR="003650AC" w:rsidRDefault="003650AC" w:rsidP="003650AC">
      <w:pPr>
        <w:pStyle w:val="Heading2"/>
        <w:rPr>
          <w:lang w:eastAsia="de-DE"/>
        </w:rPr>
      </w:pPr>
      <w:bookmarkStart w:id="67" w:name="_Toc435700916"/>
      <w:r>
        <w:rPr>
          <w:lang w:eastAsia="de-DE"/>
        </w:rPr>
        <w:t>Application of synchroni</w:t>
      </w:r>
      <w:r w:rsidR="00747757">
        <w:rPr>
          <w:lang w:eastAsia="de-DE"/>
        </w:rPr>
        <w:t>s</w:t>
      </w:r>
      <w:r>
        <w:rPr>
          <w:lang w:eastAsia="de-DE"/>
        </w:rPr>
        <w:t>ation and sequencing</w:t>
      </w:r>
      <w:bookmarkEnd w:id="67"/>
    </w:p>
    <w:p w14:paraId="557943D1" w14:textId="77777777" w:rsidR="005C61FC" w:rsidRPr="00A0538E" w:rsidRDefault="005C61FC" w:rsidP="005C61FC">
      <w:pPr>
        <w:pStyle w:val="BodyText"/>
      </w:pPr>
      <w:r w:rsidRPr="00A0538E">
        <w:t xml:space="preserve">It has long been a concern to authorities, AtoN providers and mariners that the growing background lighting in coastal, port approach and harbour areas is reaching critical levels and often overwhelming </w:t>
      </w:r>
      <w:del w:id="68" w:author="Martin Bransby" w:date="2016-04-19T09:18:00Z">
        <w:r w:rsidRPr="00A0538E" w:rsidDel="00AE5406">
          <w:delText>aids to navigation</w:delText>
        </w:r>
      </w:del>
      <w:ins w:id="69" w:author="Martin Bransby" w:date="2016-04-19T09:18:00Z">
        <w:r w:rsidR="00AE5406">
          <w:t>AtoN</w:t>
        </w:r>
      </w:ins>
      <w:r w:rsidRPr="00A0538E">
        <w:t xml:space="preserve"> when seen against this background.  It is often difficult to pick out and identify the aids or it is otherwise difficult for the mariner to use channel lights.  Therefore, there is a particular need to emphasise the navigable channel, marked routes and specific areas.</w:t>
      </w:r>
    </w:p>
    <w:p w14:paraId="282B83F7" w14:textId="77777777" w:rsidR="005C61FC" w:rsidRPr="00A0538E" w:rsidRDefault="005C61FC" w:rsidP="005C61FC">
      <w:pPr>
        <w:pStyle w:val="BodyText"/>
      </w:pPr>
      <w:r w:rsidRPr="00A0538E">
        <w:t>In seeking to meet the navigational requirement as identified by risk assessment, the option of using synchronised and/or sequential lights provides a useful augmentation/enhancement to conventional AtoN lights when viewed against background lighting.</w:t>
      </w:r>
    </w:p>
    <w:p w14:paraId="287268CF" w14:textId="77777777" w:rsidR="000878CD" w:rsidRPr="00A0538E" w:rsidRDefault="000878CD" w:rsidP="000878CD">
      <w:pPr>
        <w:pStyle w:val="BodyText"/>
      </w:pPr>
      <w:r w:rsidRPr="00A0538E">
        <w:t xml:space="preserve">Synchronising of two or more flashing lights is already in use in signalling systems for various transport systems, including road, rail, aviation, and maritime. </w:t>
      </w:r>
      <w:r>
        <w:t xml:space="preserve"> </w:t>
      </w:r>
      <w:r w:rsidRPr="00A0538E">
        <w:t>Historically, synchronisation has been used in the maritime world for leading lights. The purpose of synchronising is to increase the conspicuity of the signal, and/or to indicate that the two or more lights are associated in some manner.  For example if two buoys form a “gate” in a channel, the lights on them might be synchronised to make that gate pair more conspicuou</w:t>
      </w:r>
      <w:r w:rsidRPr="000878CD">
        <w:t>s,</w:t>
      </w:r>
      <w:r w:rsidRPr="000878CD">
        <w:rPr>
          <w:lang w:eastAsia="de-DE"/>
        </w:rPr>
        <w:t xml:space="preserve"> improving spatial awareness</w:t>
      </w:r>
      <w:r w:rsidRPr="000878CD">
        <w:t>.</w:t>
      </w:r>
    </w:p>
    <w:p w14:paraId="482B8B04" w14:textId="77777777" w:rsidR="000878CD" w:rsidRPr="00A0538E" w:rsidRDefault="000878CD" w:rsidP="000878CD">
      <w:pPr>
        <w:pStyle w:val="BodyText"/>
      </w:pPr>
      <w:r w:rsidRPr="00A0538E">
        <w:t xml:space="preserve">Sequencing of lights </w:t>
      </w:r>
      <w:del w:id="70" w:author="Martin Bransby" w:date="2016-04-19T09:19:00Z">
        <w:r w:rsidRPr="00A0538E" w:rsidDel="00AE5406">
          <w:delText xml:space="preserve">is </w:delText>
        </w:r>
      </w:del>
      <w:ins w:id="71" w:author="Martin Bransby" w:date="2016-04-19T09:19:00Z">
        <w:r w:rsidR="00AE5406">
          <w:t>occurs</w:t>
        </w:r>
        <w:r w:rsidR="00AE5406" w:rsidRPr="00A0538E">
          <w:t xml:space="preserve"> </w:t>
        </w:r>
      </w:ins>
      <w:r w:rsidRPr="00A0538E">
        <w:t>when a series of lights are flashed in a time sequence to show the geographical relationship between them. Such a set of lights is sometimes likened to a</w:t>
      </w:r>
      <w:r w:rsidR="001D375A">
        <w:t xml:space="preserve"> so-called</w:t>
      </w:r>
      <w:r w:rsidRPr="00A0538E">
        <w:t xml:space="preserve"> “flare path”</w:t>
      </w:r>
      <w:r w:rsidR="001D375A">
        <w:t xml:space="preserve"> or </w:t>
      </w:r>
      <w:r w:rsidR="00D95FCE">
        <w:t>“runway</w:t>
      </w:r>
      <w:r w:rsidR="001D375A">
        <w:t>” effect</w:t>
      </w:r>
      <w:r w:rsidRPr="00A0538E">
        <w:t>.</w:t>
      </w:r>
      <w:r>
        <w:t xml:space="preserve"> In certain applications the number of flashes in the rhythmic characters of </w:t>
      </w:r>
      <w:r w:rsidR="00543859">
        <w:t>associ</w:t>
      </w:r>
      <w:r w:rsidR="00851EDD">
        <w:t>ated</w:t>
      </w:r>
      <w:r>
        <w:t xml:space="preserve"> AtoN lights is increased (decreased) in progression </w:t>
      </w:r>
      <w:r w:rsidR="00543859">
        <w:t xml:space="preserve">along the fairway </w:t>
      </w:r>
      <w:r w:rsidR="00851EDD">
        <w:t xml:space="preserve">while only </w:t>
      </w:r>
      <w:r w:rsidR="00212C8C">
        <w:t>two</w:t>
      </w:r>
      <w:r w:rsidR="00851EDD">
        <w:t xml:space="preserve"> of such lights </w:t>
      </w:r>
      <w:r w:rsidR="00212C8C">
        <w:t>are</w:t>
      </w:r>
      <w:r w:rsidR="00851EDD">
        <w:t xml:space="preserve"> visible to a mariner at a time</w:t>
      </w:r>
      <w:r>
        <w:t xml:space="preserve">. </w:t>
      </w:r>
    </w:p>
    <w:p w14:paraId="4980ECAC" w14:textId="77777777" w:rsidR="000878CD" w:rsidRPr="00A0538E" w:rsidRDefault="000878CD" w:rsidP="000878CD">
      <w:pPr>
        <w:pStyle w:val="BodyText"/>
      </w:pPr>
      <w:r w:rsidRPr="00A0538E">
        <w:t>It is also possible to combine the two effects, so that, for example, if there is a channel marked by pairs of buoys, the lights on each pair are synchronised, and in addition the</w:t>
      </w:r>
      <w:r w:rsidR="00C6268F">
        <w:t xml:space="preserve"> paired</w:t>
      </w:r>
      <w:r w:rsidRPr="00A0538E">
        <w:t xml:space="preserve"> lights are set to be in a time sequence along the length of the channel.</w:t>
      </w:r>
    </w:p>
    <w:p w14:paraId="7204629D" w14:textId="77777777" w:rsidR="000878CD" w:rsidRPr="00A0538E" w:rsidRDefault="000878CD" w:rsidP="000878CD">
      <w:pPr>
        <w:pStyle w:val="BodyText"/>
      </w:pPr>
      <w:r w:rsidRPr="00A0538E">
        <w:t>In each case, the objective is to help the mariner distinguish which lights are pairs of buoys (or beacons) marking a channel, and in addition to indicate which pairs are closest and which are more distant.</w:t>
      </w:r>
    </w:p>
    <w:p w14:paraId="2D4822F6" w14:textId="77777777" w:rsidR="000878CD" w:rsidRPr="00A0538E" w:rsidRDefault="000878CD" w:rsidP="000878CD">
      <w:pPr>
        <w:pStyle w:val="BodyText"/>
      </w:pPr>
      <w:r w:rsidRPr="00A0538E">
        <w:t xml:space="preserve">Following </w:t>
      </w:r>
      <w:commentRangeStart w:id="72"/>
      <w:r w:rsidRPr="00A0538E">
        <w:t xml:space="preserve">extensive trials </w:t>
      </w:r>
      <w:commentRangeEnd w:id="72"/>
      <w:r w:rsidR="00AE5406">
        <w:rPr>
          <w:rStyle w:val="CommentReference"/>
          <w:lang w:eastAsia="de-DE"/>
        </w:rPr>
        <w:commentReference w:id="72"/>
      </w:r>
      <w:r w:rsidRPr="00A0538E">
        <w:t xml:space="preserve">and experience gained with both synchronised and sequential </w:t>
      </w:r>
      <w:del w:id="73" w:author="Martin Bransby" w:date="2016-04-19T09:20:00Z">
        <w:r w:rsidRPr="00A0538E" w:rsidDel="00AE5406">
          <w:delText>aids to navigation</w:delText>
        </w:r>
      </w:del>
      <w:ins w:id="74" w:author="Martin Bransby" w:date="2016-04-19T09:20:00Z">
        <w:r w:rsidR="00AE5406">
          <w:t>AtoN</w:t>
        </w:r>
      </w:ins>
      <w:r w:rsidRPr="00A0538E">
        <w:t>, it is clear that two key benefits can result from the use of such AtoN:</w:t>
      </w:r>
    </w:p>
    <w:p w14:paraId="43721002" w14:textId="77777777" w:rsidR="000878CD" w:rsidRPr="00A0538E" w:rsidRDefault="000878CD" w:rsidP="00893A60">
      <w:pPr>
        <w:pStyle w:val="BodyText"/>
        <w:numPr>
          <w:ilvl w:val="0"/>
          <w:numId w:val="22"/>
        </w:numPr>
      </w:pPr>
      <w:r w:rsidRPr="00A0538E">
        <w:lastRenderedPageBreak/>
        <w:t>Synchronised lights provide high impact conspicuity. They draw the observer</w:t>
      </w:r>
      <w:r>
        <w:t>’</w:t>
      </w:r>
      <w:r w:rsidRPr="00A0538E">
        <w:t>s eye to their presence and overcome background lighting due to their regular and combined effect.</w:t>
      </w:r>
    </w:p>
    <w:p w14:paraId="09DCF200" w14:textId="77777777" w:rsidR="000878CD" w:rsidRPr="00A0538E" w:rsidRDefault="000878CD" w:rsidP="00893A60">
      <w:pPr>
        <w:pStyle w:val="BodyText"/>
        <w:numPr>
          <w:ilvl w:val="0"/>
          <w:numId w:val="22"/>
        </w:numPr>
      </w:pPr>
      <w:r w:rsidRPr="00A0538E">
        <w:t xml:space="preserve">Sequential lights provide directional awareness </w:t>
      </w:r>
      <w:r w:rsidRPr="00154126">
        <w:rPr>
          <w:highlight w:val="yellow"/>
        </w:rPr>
        <w:t>and i</w:t>
      </w:r>
      <w:r w:rsidR="00154126" w:rsidRPr="00154126">
        <w:rPr>
          <w:highlight w:val="yellow"/>
        </w:rPr>
        <w:t>mprove</w:t>
      </w:r>
      <w:r w:rsidRPr="00154126">
        <w:rPr>
          <w:highlight w:val="yellow"/>
        </w:rPr>
        <w:t xml:space="preserve"> </w:t>
      </w:r>
      <w:r w:rsidR="00154126" w:rsidRPr="00154126">
        <w:rPr>
          <w:highlight w:val="yellow"/>
        </w:rPr>
        <w:t>positioning</w:t>
      </w:r>
      <w:r w:rsidRPr="00154126">
        <w:rPr>
          <w:highlight w:val="yellow"/>
        </w:rPr>
        <w:t xml:space="preserve"> within a system, e.g. </w:t>
      </w:r>
      <w:r w:rsidR="009B52DD" w:rsidRPr="00154126">
        <w:rPr>
          <w:highlight w:val="yellow"/>
        </w:rPr>
        <w:t>fai</w:t>
      </w:r>
      <w:r w:rsidRPr="00154126">
        <w:rPr>
          <w:highlight w:val="yellow"/>
        </w:rPr>
        <w:t>rway</w:t>
      </w:r>
      <w:r w:rsidRPr="00A0538E">
        <w:t>.  The observer experiences visual movement in the horizontal plane.</w:t>
      </w:r>
    </w:p>
    <w:p w14:paraId="7C3C923C" w14:textId="77777777" w:rsidR="000878CD" w:rsidRPr="00A0538E" w:rsidRDefault="000878CD" w:rsidP="00893A60">
      <w:pPr>
        <w:pStyle w:val="BodyText"/>
        <w:rPr>
          <w:lang w:eastAsia="de-DE"/>
        </w:rPr>
      </w:pPr>
      <w:r w:rsidRPr="00154126">
        <w:rPr>
          <w:highlight w:val="yellow"/>
        </w:rPr>
        <w:t xml:space="preserve">The results of a number of these trials are </w:t>
      </w:r>
      <w:r w:rsidR="00154126" w:rsidRPr="00154126">
        <w:rPr>
          <w:highlight w:val="yellow"/>
        </w:rPr>
        <w:t>available at IALA Wiki</w:t>
      </w:r>
      <w:r w:rsidRPr="00154126">
        <w:rPr>
          <w:highlight w:val="yellow"/>
          <w:lang w:eastAsia="de-DE"/>
        </w:rPr>
        <w:t>.</w:t>
      </w:r>
    </w:p>
    <w:p w14:paraId="3AC2F664" w14:textId="77777777" w:rsidR="001E0A65" w:rsidRDefault="001E0A65" w:rsidP="00620082">
      <w:pPr>
        <w:pStyle w:val="Heading2"/>
      </w:pPr>
      <w:bookmarkStart w:id="75" w:name="_Toc226438322"/>
      <w:bookmarkStart w:id="76" w:name="_Toc435700917"/>
      <w:r w:rsidRPr="00A0538E">
        <w:t xml:space="preserve">Considerations for </w:t>
      </w:r>
      <w:r w:rsidR="00A63E93">
        <w:t>i</w:t>
      </w:r>
      <w:r w:rsidRPr="00A0538E">
        <w:t xml:space="preserve">mplementation of </w:t>
      </w:r>
      <w:r w:rsidR="00A63E93">
        <w:t>s</w:t>
      </w:r>
      <w:r w:rsidRPr="00A0538E">
        <w:t>ynchronisation</w:t>
      </w:r>
      <w:bookmarkEnd w:id="75"/>
      <w:bookmarkEnd w:id="76"/>
      <w:r>
        <w:t xml:space="preserve"> </w:t>
      </w:r>
    </w:p>
    <w:p w14:paraId="64733810" w14:textId="77777777" w:rsidR="001E0A65" w:rsidRPr="00A0538E" w:rsidRDefault="001E0A65" w:rsidP="001E0A65">
      <w:pPr>
        <w:pStyle w:val="BodyText"/>
        <w:rPr>
          <w:lang w:eastAsia="de-DE"/>
        </w:rPr>
      </w:pPr>
      <w:r w:rsidRPr="00A0538E">
        <w:rPr>
          <w:lang w:eastAsia="de-DE"/>
        </w:rPr>
        <w:t xml:space="preserve">The flashing sequences of AtoN can be synchronised in a number of different ways. The devices should flash in a particular order for the fairway to be the most conspicuous to the mariner. </w:t>
      </w:r>
      <w:r w:rsidR="00C04C7E">
        <w:rPr>
          <w:lang w:eastAsia="de-DE"/>
        </w:rPr>
        <w:t xml:space="preserve">Guidance based on current best practice is provided below. </w:t>
      </w:r>
    </w:p>
    <w:p w14:paraId="333AA092" w14:textId="77777777" w:rsidR="001E0A65" w:rsidRPr="00A0538E" w:rsidRDefault="001E0A65" w:rsidP="00620082">
      <w:pPr>
        <w:pStyle w:val="Heading3"/>
      </w:pPr>
      <w:bookmarkStart w:id="77" w:name="_Toc211834186"/>
      <w:bookmarkStart w:id="78" w:name="_Toc211834434"/>
      <w:bookmarkStart w:id="79" w:name="_Toc211834713"/>
      <w:bookmarkStart w:id="80" w:name="_Toc211842302"/>
      <w:bookmarkStart w:id="81" w:name="_Toc211834187"/>
      <w:bookmarkStart w:id="82" w:name="_Toc211834435"/>
      <w:bookmarkStart w:id="83" w:name="_Toc211834714"/>
      <w:bookmarkStart w:id="84" w:name="_Toc211842303"/>
      <w:bookmarkStart w:id="85" w:name="_Toc226438323"/>
      <w:bookmarkStart w:id="86" w:name="_Toc435700918"/>
      <w:bookmarkEnd w:id="77"/>
      <w:bookmarkEnd w:id="78"/>
      <w:bookmarkEnd w:id="79"/>
      <w:bookmarkEnd w:id="80"/>
      <w:bookmarkEnd w:id="81"/>
      <w:bookmarkEnd w:id="82"/>
      <w:bookmarkEnd w:id="83"/>
      <w:bookmarkEnd w:id="84"/>
      <w:r w:rsidRPr="00A0538E">
        <w:t>Testing configuration for optimum conspicuity</w:t>
      </w:r>
      <w:bookmarkEnd w:id="85"/>
      <w:bookmarkEnd w:id="86"/>
      <w:r w:rsidRPr="00A0538E">
        <w:t xml:space="preserve"> </w:t>
      </w:r>
    </w:p>
    <w:p w14:paraId="6B2EC3F3" w14:textId="77777777" w:rsidR="001E0A65" w:rsidRPr="00A0538E" w:rsidRDefault="001E0A65" w:rsidP="001E0A65">
      <w:pPr>
        <w:autoSpaceDE w:val="0"/>
        <w:autoSpaceDN w:val="0"/>
        <w:adjustRightInd w:val="0"/>
        <w:jc w:val="both"/>
        <w:rPr>
          <w:lang w:eastAsia="de-DE"/>
        </w:rPr>
      </w:pPr>
      <w:r w:rsidRPr="00A0538E">
        <w:rPr>
          <w:lang w:eastAsia="de-DE"/>
        </w:rPr>
        <w:t xml:space="preserve">It is important to test or simulate the synchronisation of flashing lights on one fairway in different conditions before making decisions on the synchronisation method to be introduced.  This will allow an assessment to be made as to the extent that the visibility of the fairway can be improved. </w:t>
      </w:r>
      <w:r>
        <w:rPr>
          <w:lang w:eastAsia="de-DE"/>
        </w:rPr>
        <w:t xml:space="preserve"> </w:t>
      </w:r>
      <w:r w:rsidRPr="00A0538E">
        <w:rPr>
          <w:lang w:eastAsia="de-DE"/>
        </w:rPr>
        <w:t>Tests should also involve affected mariners in order to ensure that the optimum system of synchronisation is implemented for a particular application.</w:t>
      </w:r>
    </w:p>
    <w:p w14:paraId="7C2022FB" w14:textId="77777777" w:rsidR="001E0A65" w:rsidRPr="00A0538E" w:rsidRDefault="001E0A65" w:rsidP="00620082">
      <w:pPr>
        <w:pStyle w:val="Heading3"/>
      </w:pPr>
      <w:bookmarkStart w:id="87" w:name="_Toc226438324"/>
      <w:bookmarkStart w:id="88" w:name="_Toc435700919"/>
      <w:r w:rsidRPr="00A0538E">
        <w:t>Logical grouping of lights</w:t>
      </w:r>
      <w:bookmarkEnd w:id="87"/>
      <w:bookmarkEnd w:id="88"/>
      <w:r w:rsidRPr="00A0538E">
        <w:t xml:space="preserve"> </w:t>
      </w:r>
    </w:p>
    <w:p w14:paraId="77EAF1FD" w14:textId="77777777" w:rsidR="001E0A65" w:rsidRPr="00A0538E" w:rsidRDefault="001E0A65" w:rsidP="001E0A65">
      <w:pPr>
        <w:pStyle w:val="BodyText"/>
        <w:rPr>
          <w:lang w:eastAsia="de-DE"/>
        </w:rPr>
      </w:pPr>
      <w:r w:rsidRPr="00A0538E">
        <w:rPr>
          <w:lang w:eastAsia="de-DE"/>
        </w:rPr>
        <w:t>Fairway turning points can be used to divide the fairway into sections.  Lateral marks of the same fairway section could be synchronised, after which the aids marking the next section could be turned on.  In order for the various fairway sections to stand out they should have similar characters.</w:t>
      </w:r>
      <w:r w:rsidRPr="00A0538E">
        <w:rPr>
          <w:color w:val="0000FF"/>
          <w:lang w:eastAsia="de-DE"/>
        </w:rPr>
        <w:t xml:space="preserve">  </w:t>
      </w:r>
      <w:r w:rsidRPr="00A0538E">
        <w:rPr>
          <w:lang w:eastAsia="de-DE"/>
        </w:rPr>
        <w:t>If this is not possible, the flashing sequences should be in multiples of each other's light periods.</w:t>
      </w:r>
    </w:p>
    <w:p w14:paraId="0B526C07" w14:textId="77777777" w:rsidR="001E0A65" w:rsidRPr="00A0538E" w:rsidRDefault="001E0A65" w:rsidP="001E0A65">
      <w:pPr>
        <w:pStyle w:val="BodyText"/>
        <w:rPr>
          <w:lang w:eastAsia="de-DE"/>
        </w:rPr>
      </w:pPr>
      <w:r w:rsidRPr="00A0538E">
        <w:rPr>
          <w:lang w:eastAsia="de-DE"/>
        </w:rPr>
        <w:t xml:space="preserve">Another possible option would be to follow the example of airport runway lights, which are turned on in sequence (consecutively). This alternative could also be utilised to guide vessels to port, however, this may look peculiar when leaving port. In this alternative the flashing sequences at the ends of the fairway should be different from those in the middle.  This method is not advisable in a shipping lane </w:t>
      </w:r>
      <w:r w:rsidR="006F2FAF">
        <w:rPr>
          <w:lang w:eastAsia="de-DE"/>
        </w:rPr>
        <w:t>where</w:t>
      </w:r>
      <w:r w:rsidRPr="00A0538E">
        <w:rPr>
          <w:lang w:eastAsia="de-DE"/>
        </w:rPr>
        <w:t xml:space="preserve"> the AtoN are not placed at equal intervals. As the distances vary, it is not possible to create an “approach effect” similar to an airport.</w:t>
      </w:r>
    </w:p>
    <w:p w14:paraId="7406F86B" w14:textId="77777777" w:rsidR="001E0A65" w:rsidRPr="00A0538E" w:rsidRDefault="001E0A65" w:rsidP="001E0A65">
      <w:pPr>
        <w:pStyle w:val="BodyText"/>
        <w:rPr>
          <w:lang w:eastAsia="de-DE"/>
        </w:rPr>
      </w:pPr>
      <w:r w:rsidRPr="00A0538E">
        <w:rPr>
          <w:lang w:eastAsia="de-DE"/>
        </w:rPr>
        <w:t>A third option would be to synchronise the different sides of the fairway. Using this method, the direction of the fairway could be highly visible but detecting its width could be difficult.</w:t>
      </w:r>
    </w:p>
    <w:p w14:paraId="4A7523B2" w14:textId="77777777" w:rsidR="001E0A65" w:rsidRPr="00A0538E" w:rsidRDefault="001E0A65" w:rsidP="00620082">
      <w:pPr>
        <w:pStyle w:val="Heading3"/>
      </w:pPr>
      <w:bookmarkStart w:id="89" w:name="_Toc226438325"/>
      <w:bookmarkStart w:id="90" w:name="_Toc435700920"/>
      <w:r w:rsidRPr="00A0538E">
        <w:t>Use of different characters</w:t>
      </w:r>
      <w:bookmarkEnd w:id="89"/>
      <w:bookmarkEnd w:id="90"/>
      <w:r w:rsidRPr="00A0538E">
        <w:t xml:space="preserve"> </w:t>
      </w:r>
    </w:p>
    <w:p w14:paraId="0AE74334" w14:textId="77777777" w:rsidR="001E0A65" w:rsidRPr="00AD24AE" w:rsidRDefault="001E0A65" w:rsidP="001E0A65">
      <w:pPr>
        <w:pStyle w:val="BodyText"/>
      </w:pPr>
      <w:r w:rsidRPr="00AD24AE">
        <w:t>Different characters could be used effectively to identify the beginning of a fairway or change in the fairway. For example the first two buoys or channel markers could have a different character from the rest of the channel, whilst remaining synchronised.</w:t>
      </w:r>
    </w:p>
    <w:p w14:paraId="6509C5B4" w14:textId="77777777" w:rsidR="001E0A65" w:rsidRPr="00AD24AE" w:rsidRDefault="001E0A65" w:rsidP="001E0A65">
      <w:pPr>
        <w:pStyle w:val="BodyText"/>
      </w:pPr>
      <w:r w:rsidRPr="00AD24AE">
        <w:t>Reference should be made to existing IALA Recommendations and Guidelines when considering the use of different characters: E-110 (For the rhythmic characters of lights on aids to navigation) and the IALA Maritime Buoyage System.</w:t>
      </w:r>
    </w:p>
    <w:p w14:paraId="42F283D9" w14:textId="77777777" w:rsidR="001E0A65" w:rsidRPr="00AD24AE" w:rsidRDefault="001E0A65" w:rsidP="001E0A65">
      <w:pPr>
        <w:pStyle w:val="BodyText"/>
      </w:pPr>
      <w:r w:rsidRPr="00AD24AE">
        <w:t>The character period of synchronised lights should be sufficiently short such that the observer can see those aids as frequently as possible.</w:t>
      </w:r>
    </w:p>
    <w:p w14:paraId="6CB90687" w14:textId="77777777" w:rsidR="001E0A65" w:rsidRPr="00A0538E" w:rsidRDefault="001E0A65" w:rsidP="001E0A65">
      <w:pPr>
        <w:pStyle w:val="BodyText"/>
        <w:rPr>
          <w:lang w:eastAsia="de-DE"/>
        </w:rPr>
      </w:pPr>
      <w:r w:rsidRPr="00AD24AE">
        <w:t>Synchronised lights, with the same character, in ‘gated pairs,’ are particularly conspicuous when marking bends in a channel.</w:t>
      </w:r>
    </w:p>
    <w:p w14:paraId="113C5C10" w14:textId="77777777" w:rsidR="001E0A65" w:rsidRPr="00A0538E" w:rsidRDefault="001E0A65" w:rsidP="00620082">
      <w:pPr>
        <w:pStyle w:val="Heading3"/>
      </w:pPr>
      <w:bookmarkStart w:id="91" w:name="_Toc226438326"/>
      <w:bookmarkStart w:id="92" w:name="_Toc435700921"/>
      <w:r w:rsidRPr="00A0538E">
        <w:t>Sequential</w:t>
      </w:r>
      <w:r w:rsidRPr="00AD24AE">
        <w:t xml:space="preserve"> </w:t>
      </w:r>
      <w:r w:rsidRPr="00A0538E">
        <w:t>flashing</w:t>
      </w:r>
      <w:bookmarkEnd w:id="91"/>
      <w:bookmarkEnd w:id="92"/>
    </w:p>
    <w:p w14:paraId="53A47E65" w14:textId="77777777" w:rsidR="001E0A65" w:rsidRPr="00AD24AE" w:rsidRDefault="001E0A65" w:rsidP="001E0A65">
      <w:pPr>
        <w:pStyle w:val="BodyText"/>
      </w:pPr>
      <w:r w:rsidRPr="00AD24AE">
        <w:t>For lights flashing sequentially, the sync delay needs to be determined taking into account the geometry of the channel and in particular the paired buoy spacing. As a guide – “the closer the buoys are together the shorter the delay may be”.</w:t>
      </w:r>
    </w:p>
    <w:p w14:paraId="6891C573" w14:textId="77777777" w:rsidR="001E0A65" w:rsidRPr="00AD24AE" w:rsidRDefault="001E0A65" w:rsidP="001E0A65">
      <w:pPr>
        <w:pStyle w:val="BodyText"/>
      </w:pPr>
      <w:r w:rsidRPr="00AD24AE">
        <w:t xml:space="preserve">The geographical spacing between synchronised lights within a group, on fixed or floating aids, should be such that the group as a whole is </w:t>
      </w:r>
      <w:ins w:id="93" w:author="Martin Bransby" w:date="2016-04-19T09:26:00Z">
        <w:r w:rsidR="00AE5406">
          <w:t xml:space="preserve">normally </w:t>
        </w:r>
      </w:ins>
      <w:r w:rsidRPr="00AD24AE">
        <w:t>within the observer’s field of view.</w:t>
      </w:r>
    </w:p>
    <w:p w14:paraId="3B50C809" w14:textId="77777777" w:rsidR="001E0A65" w:rsidRPr="00AD24AE" w:rsidRDefault="00EB6A7F" w:rsidP="001E0A65">
      <w:pPr>
        <w:pStyle w:val="BodyText"/>
      </w:pPr>
      <w:r w:rsidRPr="00EB6A7F">
        <w:lastRenderedPageBreak/>
        <w:t>When selecting</w:t>
      </w:r>
      <w:r w:rsidR="001E0A65" w:rsidRPr="00EB6A7F">
        <w:t xml:space="preserve"> flash character of sequencing lights and/or pairs</w:t>
      </w:r>
      <w:r w:rsidRPr="00EB6A7F">
        <w:t xml:space="preserve">, effect of </w:t>
      </w:r>
      <w:r w:rsidR="001E0A65" w:rsidRPr="00EB6A7F">
        <w:t>sync failure</w:t>
      </w:r>
      <w:r w:rsidRPr="00EB6A7F">
        <w:t xml:space="preserve"> on identification of such lights should be considered</w:t>
      </w:r>
      <w:r w:rsidR="001E0A65" w:rsidRPr="00EB6A7F">
        <w:t>.</w:t>
      </w:r>
    </w:p>
    <w:p w14:paraId="2516D365" w14:textId="77777777" w:rsidR="001E0A65" w:rsidRPr="00A0538E" w:rsidRDefault="001E0A65" w:rsidP="00620082">
      <w:pPr>
        <w:pStyle w:val="Heading3"/>
      </w:pPr>
      <w:bookmarkStart w:id="94" w:name="_Toc226438327"/>
      <w:bookmarkStart w:id="95" w:name="_Toc435700922"/>
      <w:r w:rsidRPr="00A0538E">
        <w:t>Leading Lights</w:t>
      </w:r>
      <w:bookmarkEnd w:id="94"/>
      <w:bookmarkEnd w:id="95"/>
    </w:p>
    <w:p w14:paraId="77B88029" w14:textId="77777777" w:rsidR="001E0A65" w:rsidRPr="00AD24AE" w:rsidRDefault="001E0A65" w:rsidP="001E0A65">
      <w:pPr>
        <w:pStyle w:val="BodyText"/>
      </w:pPr>
      <w:r w:rsidRPr="00AD24AE">
        <w:t>Selection of characters and management of synchronised leading lights should be such that the front and rear lights can be identified easily, and an overlap of their flash ‘on’ time can still occur in the event of sync failure.</w:t>
      </w:r>
    </w:p>
    <w:p w14:paraId="7C19A71E" w14:textId="77777777" w:rsidR="001E0A65" w:rsidRPr="00A0538E" w:rsidRDefault="001E0A65" w:rsidP="001E0A65">
      <w:pPr>
        <w:pStyle w:val="BodyText"/>
        <w:rPr>
          <w:lang w:eastAsia="de-DE"/>
        </w:rPr>
      </w:pPr>
      <w:r w:rsidRPr="00AD24AE">
        <w:t xml:space="preserve">Special consideration should be taken in the design of synchronised leading lights to ensure that in the event of the failure of one lead, a single light is not mistakenly paired with an apparently </w:t>
      </w:r>
      <w:r w:rsidRPr="002023CE">
        <w:t>sync</w:t>
      </w:r>
      <w:r>
        <w:t>hronis</w:t>
      </w:r>
      <w:r w:rsidRPr="002023CE">
        <w:t>ed</w:t>
      </w:r>
      <w:r w:rsidRPr="00AD24AE">
        <w:t xml:space="preserve"> external source such as its reflection on water. This </w:t>
      </w:r>
      <w:r w:rsidRPr="00A0538E">
        <w:rPr>
          <w:lang w:eastAsia="de-DE"/>
        </w:rPr>
        <w:t>consideration could include an automatic disabling of the second light if after risk assessment this is required.</w:t>
      </w:r>
    </w:p>
    <w:p w14:paraId="7F2D1E69" w14:textId="77777777" w:rsidR="001E0A65" w:rsidRPr="00A0538E" w:rsidRDefault="001E0A65" w:rsidP="00620082">
      <w:pPr>
        <w:pStyle w:val="Heading3"/>
      </w:pPr>
      <w:bookmarkStart w:id="96" w:name="_Toc226438328"/>
      <w:bookmarkStart w:id="97" w:name="_Toc435700923"/>
      <w:r w:rsidRPr="00A0538E">
        <w:t>Other considerations</w:t>
      </w:r>
      <w:bookmarkEnd w:id="96"/>
      <w:bookmarkEnd w:id="97"/>
    </w:p>
    <w:p w14:paraId="00F48D5F" w14:textId="77777777" w:rsidR="001E0A65" w:rsidRPr="00A0538E" w:rsidRDefault="001E0A65" w:rsidP="001E0A65">
      <w:pPr>
        <w:pStyle w:val="List1"/>
      </w:pPr>
      <w:r w:rsidRPr="00A0538E">
        <w:t xml:space="preserve">The geographical layout and </w:t>
      </w:r>
      <w:r w:rsidR="00F80267">
        <w:t>mix</w:t>
      </w:r>
      <w:r w:rsidRPr="00A0538E">
        <w:t xml:space="preserve"> of the aids to navigation, channel or port approach where synchronised aids are deployed should be considered as a whole before decisions a</w:t>
      </w:r>
      <w:r>
        <w:t>re made to establish such aids.</w:t>
      </w:r>
    </w:p>
    <w:p w14:paraId="40E0264A" w14:textId="77777777" w:rsidR="001E0A65" w:rsidRPr="00A0538E" w:rsidRDefault="001E0A65" w:rsidP="001E0A65">
      <w:pPr>
        <w:pStyle w:val="List1"/>
      </w:pPr>
      <w:r>
        <w:t>T</w:t>
      </w:r>
      <w:r w:rsidRPr="00A0538E">
        <w:t>he likely sea state and prevailing visibility – i.e. local conditions – should be considered when planning to use synchronised or sequential lights in a waterway.</w:t>
      </w:r>
    </w:p>
    <w:p w14:paraId="7229C83C" w14:textId="77777777" w:rsidR="001E0A65" w:rsidRPr="00A0538E" w:rsidRDefault="001E0A65" w:rsidP="001E0A65">
      <w:pPr>
        <w:pStyle w:val="List1"/>
      </w:pPr>
      <w:r w:rsidRPr="00A0538E">
        <w:t xml:space="preserve">At dusk when the lights first turn on, and on occasion due to synchronisation signal loss, there may be a period of time where one of more of the lights will not be in synch, therefore, consideration should be made to the general layout of the aids to navigation </w:t>
      </w:r>
      <w:r>
        <w:t xml:space="preserve">to </w:t>
      </w:r>
      <w:r w:rsidRPr="00A0538E">
        <w:t>ensure the mariner can still identify the channel.</w:t>
      </w:r>
    </w:p>
    <w:p w14:paraId="47F3ABEB" w14:textId="77777777" w:rsidR="001E0A65" w:rsidRPr="00A0538E" w:rsidRDefault="001E0A65" w:rsidP="001E0A65">
      <w:pPr>
        <w:pStyle w:val="List1"/>
      </w:pPr>
      <w:del w:id="98" w:author="Martin Bransby" w:date="2016-04-19T09:28:00Z">
        <w:r w:rsidRPr="00A0538E" w:rsidDel="00AE5406">
          <w:delText xml:space="preserve">A </w:delText>
        </w:r>
      </w:del>
      <w:ins w:id="99" w:author="Martin Bransby" w:date="2016-04-19T09:28:00Z">
        <w:r w:rsidR="00AE5406">
          <w:t>The</w:t>
        </w:r>
        <w:r w:rsidR="00AE5406" w:rsidRPr="00A0538E">
          <w:t xml:space="preserve"> </w:t>
        </w:r>
      </w:ins>
      <w:r w:rsidRPr="00A0538E">
        <w:t xml:space="preserve">preference </w:t>
      </w:r>
      <w:ins w:id="100" w:author="Martin Bransby" w:date="2016-04-19T09:28:00Z">
        <w:r w:rsidR="00AE5406">
          <w:t>of</w:t>
        </w:r>
      </w:ins>
      <w:del w:id="101" w:author="Martin Bransby" w:date="2016-04-19T09:28:00Z">
        <w:r w:rsidRPr="00A0538E" w:rsidDel="00AE5406">
          <w:delText>to</w:delText>
        </w:r>
      </w:del>
      <w:r w:rsidRPr="00A0538E">
        <w:t xml:space="preserve"> using grouped synchronisation over sequential synchronisation may be made to avoid confusion to the mariner when transiting in an opposite direction to the sequential flashing.</w:t>
      </w:r>
    </w:p>
    <w:p w14:paraId="6A17359A" w14:textId="77777777" w:rsidR="001E0A65" w:rsidRPr="00A0538E" w:rsidRDefault="001E0A65" w:rsidP="001E0A65">
      <w:pPr>
        <w:pStyle w:val="List1"/>
      </w:pPr>
      <w:r w:rsidRPr="00A0538E">
        <w:t>Promulgation of information by way of notice to mariners must be carried out informin</w:t>
      </w:r>
      <w:r w:rsidR="001D294D">
        <w:t>g the mariners when a synchronis</w:t>
      </w:r>
      <w:r w:rsidRPr="00A0538E">
        <w:t>ed system is put in place.</w:t>
      </w:r>
    </w:p>
    <w:p w14:paraId="17704FFB" w14:textId="77777777" w:rsidR="001E0A65" w:rsidRPr="00A0538E" w:rsidRDefault="001E0A65" w:rsidP="001E0A65">
      <w:pPr>
        <w:pStyle w:val="List1"/>
      </w:pPr>
      <w:r w:rsidRPr="00A0538E">
        <w:t>Affected stakeholders should be consult</w:t>
      </w:r>
      <w:r w:rsidR="001D294D">
        <w:t>ed when designing the synchronis</w:t>
      </w:r>
      <w:r w:rsidRPr="00A0538E">
        <w:t>ed system.</w:t>
      </w:r>
    </w:p>
    <w:p w14:paraId="4AB90D66" w14:textId="77777777" w:rsidR="001E0A65" w:rsidRDefault="001E0A65" w:rsidP="00C120B1">
      <w:pPr>
        <w:pStyle w:val="BodyText"/>
        <w:rPr>
          <w:szCs w:val="20"/>
        </w:rPr>
      </w:pPr>
    </w:p>
    <w:p w14:paraId="3843EB41" w14:textId="77777777" w:rsidR="00DC146E" w:rsidRPr="00A0538E" w:rsidRDefault="00F06D70" w:rsidP="00620082">
      <w:pPr>
        <w:pStyle w:val="Heading2"/>
      </w:pPr>
      <w:bookmarkStart w:id="102" w:name="_Toc226438329"/>
      <w:bookmarkStart w:id="103" w:name="_Toc435700924"/>
      <w:r>
        <w:t>Limitations of synchronisation</w:t>
      </w:r>
      <w:bookmarkEnd w:id="102"/>
      <w:bookmarkEnd w:id="103"/>
    </w:p>
    <w:p w14:paraId="20A4F75B" w14:textId="77777777" w:rsidR="00DC146E" w:rsidRPr="00A0538E" w:rsidRDefault="00DC146E" w:rsidP="00620082">
      <w:pPr>
        <w:pStyle w:val="Heading3"/>
      </w:pPr>
      <w:bookmarkStart w:id="104" w:name="_Toc226438330"/>
      <w:bookmarkStart w:id="105" w:name="_Toc435700925"/>
      <w:r w:rsidRPr="00A0538E">
        <w:t>Environmental limitations</w:t>
      </w:r>
      <w:bookmarkEnd w:id="104"/>
      <w:bookmarkEnd w:id="105"/>
    </w:p>
    <w:p w14:paraId="73B21042" w14:textId="77777777" w:rsidR="00DC146E" w:rsidRPr="00A0538E" w:rsidRDefault="00DC146E" w:rsidP="00DC146E">
      <w:pPr>
        <w:pStyle w:val="BodyText"/>
        <w:rPr>
          <w:lang w:eastAsia="de-DE"/>
        </w:rPr>
      </w:pPr>
      <w:r w:rsidRPr="00A0538E">
        <w:rPr>
          <w:lang w:eastAsia="de-DE"/>
        </w:rPr>
        <w:t xml:space="preserve">The application of synchronised and/or sequential aids to navigation does not necessarily provide the mariner with positional information. </w:t>
      </w:r>
      <w:r>
        <w:rPr>
          <w:lang w:eastAsia="de-DE"/>
        </w:rPr>
        <w:t xml:space="preserve"> </w:t>
      </w:r>
      <w:r w:rsidRPr="00A0538E">
        <w:rPr>
          <w:lang w:eastAsia="de-DE"/>
        </w:rPr>
        <w:t>Synchronised lights provide spatial awareness and orientation within a channel or system of aids to navigation.</w:t>
      </w:r>
    </w:p>
    <w:p w14:paraId="1126A8A5" w14:textId="77777777" w:rsidR="00DC146E" w:rsidRPr="00A0538E" w:rsidRDefault="00DC146E" w:rsidP="00DC146E">
      <w:pPr>
        <w:pStyle w:val="BodyText"/>
      </w:pPr>
      <w:r w:rsidRPr="00A0538E">
        <w:t>There are physical limitations with regard to the installation of equipment requi</w:t>
      </w:r>
      <w:r>
        <w:t xml:space="preserve">red for synchronisation systems, </w:t>
      </w:r>
      <w:r w:rsidRPr="00A0538E">
        <w:t>e</w:t>
      </w:r>
      <w:r>
        <w:t>.g. l</w:t>
      </w:r>
      <w:r w:rsidRPr="00A0538E">
        <w:t xml:space="preserve">ights synchronised using GPS must ensure that the GPS sensor has an un-obscured view of the sky in order to receive regular timing signal updates. </w:t>
      </w:r>
      <w:r>
        <w:t xml:space="preserve"> </w:t>
      </w:r>
      <w:r w:rsidRPr="00A0538E">
        <w:t>Atmospheric conditions may affect the signal strength for radio synchronisation systems.</w:t>
      </w:r>
    </w:p>
    <w:p w14:paraId="13206E60" w14:textId="77777777" w:rsidR="00DC146E" w:rsidRPr="00A0538E" w:rsidRDefault="00DC146E" w:rsidP="00DC146E">
      <w:pPr>
        <w:pStyle w:val="BodyText"/>
      </w:pPr>
      <w:r>
        <w:t>It should be considered that p</w:t>
      </w:r>
      <w:r w:rsidRPr="00A0538E">
        <w:t xml:space="preserve">ower requirements to provide a synchronised light system will in general, be </w:t>
      </w:r>
      <w:r>
        <w:t>a little</w:t>
      </w:r>
      <w:r w:rsidRPr="00A0538E">
        <w:t xml:space="preserve"> greater.  </w:t>
      </w:r>
    </w:p>
    <w:p w14:paraId="5E3727B3" w14:textId="77777777" w:rsidR="00DC146E" w:rsidRPr="00A0538E" w:rsidRDefault="00DC146E" w:rsidP="00DC146E">
      <w:pPr>
        <w:pStyle w:val="BodyText"/>
      </w:pPr>
      <w:r w:rsidRPr="00A0538E">
        <w:t>The impact of synchronised/sequential lights can be adversely affected by: buoy stability, visibility, excessive height of eye vis-à-vis vertical divergence, and general adverse weather and sea conditions (in a manner similar to conventional marking).</w:t>
      </w:r>
    </w:p>
    <w:p w14:paraId="04FADB2B" w14:textId="77777777" w:rsidR="00DC146E" w:rsidRPr="00A0538E" w:rsidRDefault="00DC146E" w:rsidP="00620082">
      <w:pPr>
        <w:pStyle w:val="Heading3"/>
      </w:pPr>
      <w:bookmarkStart w:id="106" w:name="_Toc226438331"/>
      <w:bookmarkStart w:id="107" w:name="_Toc435700926"/>
      <w:r w:rsidRPr="00A0538E">
        <w:t>Maximum slippage time</w:t>
      </w:r>
      <w:bookmarkEnd w:id="106"/>
      <w:bookmarkEnd w:id="107"/>
    </w:p>
    <w:p w14:paraId="26B6ABA2" w14:textId="77777777" w:rsidR="00DC146E" w:rsidRPr="00A0538E" w:rsidRDefault="00DC146E" w:rsidP="00DC146E">
      <w:pPr>
        <w:pStyle w:val="BodyText"/>
        <w:rPr>
          <w:lang w:eastAsia="de-DE"/>
        </w:rPr>
      </w:pPr>
      <w:r w:rsidRPr="00A0538E">
        <w:rPr>
          <w:lang w:eastAsia="de-DE"/>
        </w:rPr>
        <w:t>To ensure the mariner can clearly ascertain synchronised groupings the timing error between synchronised lights s</w:t>
      </w:r>
      <w:r>
        <w:rPr>
          <w:lang w:eastAsia="de-DE"/>
        </w:rPr>
        <w:t>hould not be greater than 50ms</w:t>
      </w:r>
      <w:r w:rsidR="001E5C3C">
        <w:rPr>
          <w:lang w:eastAsia="de-DE"/>
        </w:rPr>
        <w:t xml:space="preserve"> (</w:t>
      </w:r>
      <w:r w:rsidR="00EB4543">
        <w:rPr>
          <w:lang w:eastAsia="de-DE"/>
        </w:rPr>
        <w:fldChar w:fldCharType="begin"/>
      </w:r>
      <w:r w:rsidR="001E5C3C">
        <w:rPr>
          <w:lang w:eastAsia="de-DE"/>
        </w:rPr>
        <w:instrText xml:space="preserve"> REF _Ref435630505 \r \h </w:instrText>
      </w:r>
      <w:r w:rsidR="00EB4543">
        <w:rPr>
          <w:lang w:eastAsia="de-DE"/>
        </w:rPr>
      </w:r>
      <w:r w:rsidR="00EB4543">
        <w:rPr>
          <w:lang w:eastAsia="de-DE"/>
        </w:rPr>
        <w:fldChar w:fldCharType="separate"/>
      </w:r>
      <w:r w:rsidR="0016287F">
        <w:rPr>
          <w:lang w:eastAsia="de-DE"/>
        </w:rPr>
        <w:t>[12]</w:t>
      </w:r>
      <w:r w:rsidR="00EB4543">
        <w:rPr>
          <w:lang w:eastAsia="de-DE"/>
        </w:rPr>
        <w:fldChar w:fldCharType="end"/>
      </w:r>
      <w:r w:rsidR="001E5C3C">
        <w:rPr>
          <w:lang w:eastAsia="de-DE"/>
        </w:rPr>
        <w:t>)</w:t>
      </w:r>
      <w:r>
        <w:rPr>
          <w:lang w:eastAsia="de-DE"/>
        </w:rPr>
        <w:t>.</w:t>
      </w:r>
    </w:p>
    <w:p w14:paraId="48E3235E" w14:textId="77777777" w:rsidR="00DC146E" w:rsidRPr="00A0538E" w:rsidRDefault="00DC146E" w:rsidP="00620082">
      <w:pPr>
        <w:pStyle w:val="Heading3"/>
      </w:pPr>
      <w:bookmarkStart w:id="108" w:name="_Toc226438332"/>
      <w:bookmarkStart w:id="109" w:name="_Toc435700927"/>
      <w:r w:rsidRPr="00A0538E">
        <w:t>Minimum angular separation</w:t>
      </w:r>
      <w:bookmarkEnd w:id="108"/>
      <w:bookmarkEnd w:id="109"/>
      <w:r w:rsidRPr="00A0538E">
        <w:t xml:space="preserve"> </w:t>
      </w:r>
    </w:p>
    <w:p w14:paraId="4CD0ABDB" w14:textId="77777777" w:rsidR="00DC146E" w:rsidRPr="00A0538E" w:rsidRDefault="00DC146E" w:rsidP="00DC146E">
      <w:pPr>
        <w:pStyle w:val="BodyText"/>
      </w:pPr>
      <w:r w:rsidRPr="00A0538E">
        <w:t>To ensure clear separation of individual synchronised lights can still be made, it is recommended that there should be a minimum angular separation of 5 minutes of arc</w:t>
      </w:r>
      <w:r w:rsidR="006E56F0">
        <w:t xml:space="preserve">, </w:t>
      </w:r>
      <w:r w:rsidR="006E56F0">
        <w:lastRenderedPageBreak/>
        <w:t xml:space="preserve">subtended at the observer </w:t>
      </w:r>
      <w:r w:rsidR="003771D3">
        <w:rPr>
          <w:lang w:eastAsia="de-DE"/>
        </w:rPr>
        <w:t>(</w:t>
      </w:r>
      <w:r w:rsidR="00EB4543">
        <w:rPr>
          <w:lang w:eastAsia="de-DE"/>
        </w:rPr>
        <w:fldChar w:fldCharType="begin"/>
      </w:r>
      <w:r w:rsidR="003771D3">
        <w:rPr>
          <w:lang w:eastAsia="de-DE"/>
        </w:rPr>
        <w:instrText xml:space="preserve"> REF _Ref435630505 \r \h </w:instrText>
      </w:r>
      <w:r w:rsidR="00EB4543">
        <w:rPr>
          <w:lang w:eastAsia="de-DE"/>
        </w:rPr>
      </w:r>
      <w:r w:rsidR="00EB4543">
        <w:rPr>
          <w:lang w:eastAsia="de-DE"/>
        </w:rPr>
        <w:fldChar w:fldCharType="separate"/>
      </w:r>
      <w:r w:rsidR="0016287F">
        <w:rPr>
          <w:lang w:eastAsia="de-DE"/>
        </w:rPr>
        <w:t>[12]</w:t>
      </w:r>
      <w:r w:rsidR="00EB4543">
        <w:rPr>
          <w:lang w:eastAsia="de-DE"/>
        </w:rPr>
        <w:fldChar w:fldCharType="end"/>
      </w:r>
      <w:r w:rsidR="003771D3">
        <w:rPr>
          <w:lang w:eastAsia="de-DE"/>
        </w:rPr>
        <w:t>)</w:t>
      </w:r>
      <w:r w:rsidRPr="00A0538E">
        <w:t>.</w:t>
      </w:r>
      <w:r>
        <w:t xml:space="preserve"> </w:t>
      </w:r>
      <w:r w:rsidRPr="00A0538E">
        <w:t xml:space="preserve"> Lights too close together may be </w:t>
      </w:r>
      <w:r w:rsidR="00006D65" w:rsidRPr="00A0538E">
        <w:t>appearing</w:t>
      </w:r>
      <w:r w:rsidRPr="00A0538E">
        <w:t xml:space="preserve"> as a single light of a unique and different colour.</w:t>
      </w:r>
    </w:p>
    <w:p w14:paraId="7C5DE12C" w14:textId="77777777" w:rsidR="001A2B50" w:rsidRPr="00371BEF" w:rsidRDefault="001A2B50" w:rsidP="001A2B50">
      <w:pPr>
        <w:rPr>
          <w:lang w:eastAsia="de-DE"/>
        </w:rPr>
      </w:pPr>
    </w:p>
    <w:p w14:paraId="3894556A" w14:textId="77777777" w:rsidR="00AF2552" w:rsidRPr="00F74043" w:rsidRDefault="00AF2552" w:rsidP="0075116D">
      <w:pPr>
        <w:pStyle w:val="Heading1"/>
        <w:tabs>
          <w:tab w:val="num" w:pos="432"/>
          <w:tab w:val="left" w:pos="567"/>
        </w:tabs>
        <w:ind w:left="432" w:hanging="792"/>
      </w:pPr>
      <w:bookmarkStart w:id="110" w:name="_Toc435700928"/>
      <w:r w:rsidRPr="00F74043">
        <w:t>REFERENCES</w:t>
      </w:r>
      <w:bookmarkEnd w:id="110"/>
      <w:r w:rsidRPr="00F74043">
        <w:t xml:space="preserve"> </w:t>
      </w:r>
    </w:p>
    <w:p w14:paraId="2D9D83DF" w14:textId="77777777" w:rsidR="004B1BF1" w:rsidRPr="0075116D" w:rsidRDefault="004B1BF1" w:rsidP="0075116D">
      <w:pPr>
        <w:pStyle w:val="References"/>
        <w:ind w:left="567" w:hanging="567"/>
      </w:pPr>
      <w:r w:rsidRPr="0075116D">
        <w:t xml:space="preserve">IALA Recommendation E-110 </w:t>
      </w:r>
      <w:r w:rsidR="00F80685" w:rsidRPr="0075116D">
        <w:t>o</w:t>
      </w:r>
      <w:r w:rsidR="0019238B">
        <w:t>n</w:t>
      </w:r>
      <w:r w:rsidR="00F80685" w:rsidRPr="0075116D">
        <w:t xml:space="preserve"> Rhythmic Characters of Lights on Aids to Navigation</w:t>
      </w:r>
    </w:p>
    <w:p w14:paraId="0ED8DCFA" w14:textId="77777777" w:rsidR="00367156" w:rsidRPr="00367156" w:rsidRDefault="00367156" w:rsidP="00367156">
      <w:pPr>
        <w:pStyle w:val="References"/>
        <w:ind w:left="567" w:hanging="567"/>
      </w:pPr>
      <w:r w:rsidRPr="0075116D">
        <w:t>IALA Recommendation</w:t>
      </w:r>
      <w:r w:rsidRPr="00367156">
        <w:t xml:space="preserve"> E-200-0 on Marine Signal Lights - Overview</w:t>
      </w:r>
    </w:p>
    <w:p w14:paraId="30A229EE" w14:textId="77777777" w:rsidR="00AF2552" w:rsidRDefault="00AF2552" w:rsidP="0075116D">
      <w:pPr>
        <w:pStyle w:val="References"/>
        <w:ind w:left="567" w:hanging="567"/>
      </w:pPr>
      <w:r w:rsidRPr="0075116D">
        <w:t>IALA Recommendation E-200-1 on Marine Signal Lights Part 1 – Colours.</w:t>
      </w:r>
    </w:p>
    <w:p w14:paraId="582F5166" w14:textId="77777777" w:rsidR="00367156" w:rsidRPr="00367156" w:rsidRDefault="00367156" w:rsidP="00367156">
      <w:pPr>
        <w:pStyle w:val="References"/>
        <w:ind w:left="567" w:hanging="567"/>
      </w:pPr>
      <w:bookmarkStart w:id="111" w:name="_Ref435695907"/>
      <w:r w:rsidRPr="0075116D">
        <w:t>IALA Recommendation</w:t>
      </w:r>
      <w:r w:rsidRPr="00367156">
        <w:t xml:space="preserve"> E-200-2 on Marine Signal Lights - Calculation, Definition and Notation of Luminous Range</w:t>
      </w:r>
    </w:p>
    <w:p w14:paraId="2A5289E7" w14:textId="77777777" w:rsidR="001A603A" w:rsidRDefault="001A603A" w:rsidP="001A603A">
      <w:pPr>
        <w:pStyle w:val="References"/>
        <w:ind w:left="567" w:hanging="567"/>
      </w:pPr>
      <w:r w:rsidRPr="0075116D">
        <w:t>IALA Recommendation E-200-</w:t>
      </w:r>
      <w:r>
        <w:t>4</w:t>
      </w:r>
      <w:r w:rsidRPr="0075116D">
        <w:t xml:space="preserve"> on </w:t>
      </w:r>
      <w:r w:rsidRPr="001A603A">
        <w:t>Marine Signal Lights, Part 4 – Determination and Calculation of Effective Intensity</w:t>
      </w:r>
      <w:r w:rsidRPr="0075116D">
        <w:t>.</w:t>
      </w:r>
      <w:bookmarkEnd w:id="111"/>
    </w:p>
    <w:p w14:paraId="3B812036" w14:textId="77777777" w:rsidR="00B6186B" w:rsidRPr="00367156" w:rsidRDefault="00B6186B" w:rsidP="00367156">
      <w:pPr>
        <w:pStyle w:val="References"/>
        <w:ind w:left="567" w:hanging="567"/>
      </w:pPr>
      <w:r w:rsidRPr="0075116D">
        <w:t>IALA Recommendation</w:t>
      </w:r>
      <w:r w:rsidRPr="00367156">
        <w:t xml:space="preserve"> E-200-4 on Marine Signal Lights - Determination and Calculation of Effective Intensity</w:t>
      </w:r>
    </w:p>
    <w:p w14:paraId="63BD816B" w14:textId="77777777" w:rsidR="00B6186B" w:rsidRPr="00367156" w:rsidRDefault="00B6186B" w:rsidP="00367156">
      <w:pPr>
        <w:pStyle w:val="References"/>
        <w:ind w:left="567" w:hanging="567"/>
      </w:pPr>
      <w:r w:rsidRPr="0075116D">
        <w:t xml:space="preserve">IALA Recommendation </w:t>
      </w:r>
      <w:r w:rsidRPr="00367156">
        <w:t>E-200-5 on Marine Signal Lights - Estimation of the Performance of Optical Apparatus</w:t>
      </w:r>
    </w:p>
    <w:p w14:paraId="781AE2D9" w14:textId="77777777" w:rsidR="00AF2552" w:rsidRPr="0075116D" w:rsidRDefault="00AF2552" w:rsidP="0075116D">
      <w:pPr>
        <w:pStyle w:val="References"/>
        <w:ind w:left="567" w:hanging="567"/>
      </w:pPr>
      <w:r w:rsidRPr="0075116D">
        <w:t xml:space="preserve">IALA </w:t>
      </w:r>
      <w:r w:rsidR="004B1BF1" w:rsidRPr="0075116D">
        <w:t>Guideline 1069 – Synchronization of Lights.</w:t>
      </w:r>
    </w:p>
    <w:p w14:paraId="3A7D9E23" w14:textId="77777777" w:rsidR="00353904" w:rsidRPr="0075116D" w:rsidRDefault="007C685A" w:rsidP="0075116D">
      <w:pPr>
        <w:pStyle w:val="References"/>
        <w:ind w:left="567" w:hanging="567"/>
      </w:pPr>
      <w:r w:rsidRPr="0075116D">
        <w:t xml:space="preserve">Fixed Flashing Lights Viewing Trial. Malcolm Nicholson. Presentation at IALA ENG1. </w:t>
      </w:r>
    </w:p>
    <w:p w14:paraId="00286F93" w14:textId="77777777" w:rsidR="007C685A" w:rsidRDefault="00DF41C4" w:rsidP="0075116D">
      <w:pPr>
        <w:pStyle w:val="References"/>
        <w:ind w:left="567" w:hanging="567"/>
      </w:pPr>
      <w:r>
        <w:t xml:space="preserve">Trials and Implementation of the Fixed and Flashing Rhythmic Character on Estonian AtoN. </w:t>
      </w:r>
      <w:proofErr w:type="spellStart"/>
      <w:r>
        <w:t>Aivar</w:t>
      </w:r>
      <w:proofErr w:type="spellEnd"/>
      <w:r>
        <w:t xml:space="preserve"> </w:t>
      </w:r>
      <w:proofErr w:type="spellStart"/>
      <w:r>
        <w:t>Usk</w:t>
      </w:r>
      <w:proofErr w:type="spellEnd"/>
      <w:r>
        <w:t xml:space="preserve">. IALA ENG1 input paper </w:t>
      </w:r>
      <w:r w:rsidRPr="00DF41C4">
        <w:t>ENG1-9.4.4</w:t>
      </w:r>
      <w:r>
        <w:t xml:space="preserve">. </w:t>
      </w:r>
    </w:p>
    <w:p w14:paraId="2A4CF920" w14:textId="77777777" w:rsidR="0023295F" w:rsidRDefault="00C67B4B" w:rsidP="0075116D">
      <w:pPr>
        <w:pStyle w:val="References"/>
        <w:ind w:left="567" w:hanging="567"/>
      </w:pPr>
      <w:r>
        <w:t xml:space="preserve">National AtoN character list (German list). Frank Hermann. IALA ENG2 input paper </w:t>
      </w:r>
      <w:r w:rsidRPr="00DF41C4">
        <w:t>ENG</w:t>
      </w:r>
      <w:r>
        <w:t>2</w:t>
      </w:r>
      <w:r w:rsidR="00932B5F">
        <w:t>-9.5</w:t>
      </w:r>
      <w:r>
        <w:t>.</w:t>
      </w:r>
    </w:p>
    <w:p w14:paraId="65FE063C" w14:textId="77777777" w:rsidR="0023295F" w:rsidRDefault="00A03B94" w:rsidP="0075116D">
      <w:pPr>
        <w:pStyle w:val="References"/>
        <w:ind w:left="567" w:hanging="567"/>
      </w:pPr>
      <w:r>
        <w:t>National AtoN character list (</w:t>
      </w:r>
      <w:r w:rsidR="004C045C" w:rsidRPr="00AF03AB">
        <w:t>Estonian</w:t>
      </w:r>
      <w:r w:rsidR="004C045C">
        <w:t xml:space="preserve"> </w:t>
      </w:r>
      <w:r>
        <w:t>list).</w:t>
      </w:r>
      <w:r w:rsidR="004C045C" w:rsidRPr="004C045C">
        <w:t xml:space="preserve"> </w:t>
      </w:r>
      <w:proofErr w:type="spellStart"/>
      <w:r w:rsidR="004C045C" w:rsidRPr="00AF03AB">
        <w:t>Pärtel</w:t>
      </w:r>
      <w:proofErr w:type="spellEnd"/>
      <w:r w:rsidR="004C045C" w:rsidRPr="00AF03AB">
        <w:t xml:space="preserve"> </w:t>
      </w:r>
      <w:proofErr w:type="spellStart"/>
      <w:r w:rsidR="004C045C" w:rsidRPr="00AF03AB">
        <w:t>Keskküla</w:t>
      </w:r>
      <w:proofErr w:type="spellEnd"/>
      <w:r>
        <w:t xml:space="preserve">. IALA ENG2 input paper </w:t>
      </w:r>
      <w:r w:rsidRPr="00DF41C4">
        <w:t>ENG</w:t>
      </w:r>
      <w:r>
        <w:t>2-9.</w:t>
      </w:r>
      <w:r w:rsidR="004C045C">
        <w:t>7</w:t>
      </w:r>
      <w:r>
        <w:t>.</w:t>
      </w:r>
    </w:p>
    <w:p w14:paraId="5D420A34" w14:textId="77777777" w:rsidR="00A44622" w:rsidRDefault="00A03B94" w:rsidP="0075116D">
      <w:pPr>
        <w:pStyle w:val="References"/>
        <w:ind w:left="567" w:hanging="567"/>
      </w:pPr>
      <w:r>
        <w:t>National AtoN character list (</w:t>
      </w:r>
      <w:r w:rsidR="004C045C">
        <w:t xml:space="preserve">French </w:t>
      </w:r>
      <w:r>
        <w:t>list).</w:t>
      </w:r>
      <w:r w:rsidR="004C045C">
        <w:t xml:space="preserve"> Yves-Marie Blanchard / Michel Cousquer</w:t>
      </w:r>
      <w:r>
        <w:t xml:space="preserve">. IALA ENG2 input paper </w:t>
      </w:r>
      <w:r w:rsidRPr="00DF41C4">
        <w:t>ENG</w:t>
      </w:r>
      <w:r>
        <w:t>2-9.</w:t>
      </w:r>
      <w:r w:rsidR="004C045C">
        <w:t>12</w:t>
      </w:r>
      <w:r>
        <w:t>.</w:t>
      </w:r>
      <w:r w:rsidR="00AF2552" w:rsidRPr="00371BEF">
        <w:t xml:space="preserve"> </w:t>
      </w:r>
    </w:p>
    <w:p w14:paraId="498E67FF" w14:textId="77777777" w:rsidR="0075116D" w:rsidRPr="001858FB" w:rsidRDefault="0075116D" w:rsidP="0075116D">
      <w:pPr>
        <w:pStyle w:val="References"/>
        <w:ind w:left="567" w:hanging="567"/>
      </w:pPr>
      <w:bookmarkStart w:id="112" w:name="_Ref435630505"/>
      <w:r w:rsidRPr="001858FB">
        <w:t>GLA R&amp;RNAV Technical Report No. RPT-09-03-MN-IT-07, Synchronised Lights Viewing Trial, August 2007.</w:t>
      </w:r>
      <w:bookmarkEnd w:id="112"/>
      <w:r w:rsidR="006A0C34">
        <w:t xml:space="preserve"> </w:t>
      </w:r>
    </w:p>
    <w:p w14:paraId="77388C2F" w14:textId="77777777" w:rsidR="00D95218" w:rsidRPr="00367156" w:rsidRDefault="001C3AA0" w:rsidP="00367156">
      <w:pPr>
        <w:pStyle w:val="References"/>
        <w:ind w:left="567" w:hanging="567"/>
      </w:pPr>
      <w:bookmarkStart w:id="113" w:name="_Ref435700176"/>
      <w:r w:rsidRPr="00367156">
        <w:t xml:space="preserve">IALA Guideline </w:t>
      </w:r>
      <w:r w:rsidR="00D95218" w:rsidRPr="00367156">
        <w:t>1023 for the Design of Leading Lines</w:t>
      </w:r>
      <w:bookmarkEnd w:id="113"/>
    </w:p>
    <w:p w14:paraId="4F66CC27" w14:textId="77777777" w:rsidR="00D95218" w:rsidRPr="00367156" w:rsidRDefault="001C3AA0" w:rsidP="00367156">
      <w:pPr>
        <w:pStyle w:val="References"/>
        <w:ind w:left="567" w:hanging="567"/>
      </w:pPr>
      <w:r w:rsidRPr="00367156">
        <w:t xml:space="preserve">IALA Guideline </w:t>
      </w:r>
      <w:r w:rsidR="00D95218" w:rsidRPr="00367156">
        <w:t>1033 on the Provision of AtoN for different classes of vessels, including high speed craft</w:t>
      </w:r>
    </w:p>
    <w:p w14:paraId="35B2CF5B" w14:textId="77777777" w:rsidR="00D95218" w:rsidRPr="00367156" w:rsidRDefault="001C3AA0" w:rsidP="00367156">
      <w:pPr>
        <w:pStyle w:val="References"/>
        <w:ind w:left="567" w:hanging="567"/>
      </w:pPr>
      <w:bookmarkStart w:id="114" w:name="_Ref435700198"/>
      <w:r w:rsidRPr="00367156">
        <w:t xml:space="preserve">IALA Guideline </w:t>
      </w:r>
      <w:r w:rsidR="00D95218" w:rsidRPr="00367156">
        <w:t>1041 on Sector Lights</w:t>
      </w:r>
      <w:bookmarkEnd w:id="114"/>
    </w:p>
    <w:p w14:paraId="27C9B213" w14:textId="77777777" w:rsidR="00D95218" w:rsidRPr="00367156" w:rsidRDefault="001C3AA0" w:rsidP="00367156">
      <w:pPr>
        <w:pStyle w:val="References"/>
        <w:ind w:left="567" w:hanging="567"/>
      </w:pPr>
      <w:r w:rsidRPr="00367156">
        <w:t xml:space="preserve">IALA Guideline </w:t>
      </w:r>
      <w:r w:rsidR="00D95218" w:rsidRPr="00367156">
        <w:t>1051 on the Provision of AtoN in Built-up Areas</w:t>
      </w:r>
    </w:p>
    <w:p w14:paraId="7FC13879" w14:textId="77777777" w:rsidR="001C3AA0" w:rsidRPr="00367156" w:rsidRDefault="001C3AA0" w:rsidP="00367156">
      <w:pPr>
        <w:pStyle w:val="References"/>
        <w:ind w:left="567" w:hanging="567"/>
      </w:pPr>
      <w:bookmarkStart w:id="115" w:name="_Ref435700142"/>
      <w:r w:rsidRPr="00367156">
        <w:t xml:space="preserve">IALA </w:t>
      </w:r>
      <w:r w:rsidR="007B4195">
        <w:t xml:space="preserve">Recommendation </w:t>
      </w:r>
      <w:r w:rsidRPr="00367156">
        <w:t>E-112 for Leading Lights</w:t>
      </w:r>
      <w:bookmarkEnd w:id="115"/>
    </w:p>
    <w:p w14:paraId="32A0754A" w14:textId="77777777" w:rsidR="001C3AA0" w:rsidRDefault="001C3AA0" w:rsidP="00367156">
      <w:pPr>
        <w:pStyle w:val="References"/>
        <w:ind w:left="567" w:hanging="567"/>
      </w:pPr>
      <w:r w:rsidRPr="00367156">
        <w:t xml:space="preserve">IALA </w:t>
      </w:r>
      <w:r w:rsidR="007B4195">
        <w:t xml:space="preserve">Recommendation </w:t>
      </w:r>
      <w:r w:rsidRPr="00367156">
        <w:t>O-138 on the Use of GIS and Simulation by AtoN Authorities</w:t>
      </w:r>
    </w:p>
    <w:p w14:paraId="50C0711F" w14:textId="77777777" w:rsidR="008A67F9" w:rsidRDefault="008A67F9" w:rsidP="008A67F9">
      <w:pPr>
        <w:pStyle w:val="References"/>
        <w:ind w:left="567" w:hanging="567"/>
      </w:pPr>
      <w:bookmarkStart w:id="116" w:name="_Ref435700262"/>
      <w:r w:rsidRPr="00367156">
        <w:t xml:space="preserve">IALA </w:t>
      </w:r>
      <w:r w:rsidR="007B4195">
        <w:t xml:space="preserve">Recommendation </w:t>
      </w:r>
      <w:r>
        <w:t xml:space="preserve">O-116 on </w:t>
      </w:r>
      <w:r w:rsidRPr="00B34319">
        <w:t>The Marking of Aquaculture Farms</w:t>
      </w:r>
      <w:bookmarkEnd w:id="116"/>
    </w:p>
    <w:p w14:paraId="01C098EB" w14:textId="77777777" w:rsidR="00EB73E1" w:rsidRPr="00367156" w:rsidRDefault="00EB73E1" w:rsidP="008A67F9">
      <w:pPr>
        <w:pStyle w:val="References"/>
        <w:ind w:left="567" w:hanging="567"/>
      </w:pPr>
      <w:bookmarkStart w:id="117" w:name="_Ref435699871"/>
      <w:r w:rsidRPr="00367156">
        <w:t xml:space="preserve">IALA </w:t>
      </w:r>
      <w:r w:rsidR="00B12FEA">
        <w:t>Recommendation</w:t>
      </w:r>
      <w:r>
        <w:t xml:space="preserve"> O-139 on Marking of Manmade Structures</w:t>
      </w:r>
      <w:bookmarkEnd w:id="117"/>
    </w:p>
    <w:p w14:paraId="54B71D00" w14:textId="77777777" w:rsidR="008A67F9" w:rsidRPr="00367156" w:rsidRDefault="008A67F9" w:rsidP="008A67F9">
      <w:pPr>
        <w:pStyle w:val="References"/>
        <w:numPr>
          <w:ilvl w:val="0"/>
          <w:numId w:val="0"/>
        </w:numPr>
        <w:ind w:left="567"/>
      </w:pPr>
    </w:p>
    <w:sectPr w:rsidR="008A67F9" w:rsidRPr="00367156" w:rsidSect="00A163D8">
      <w:headerReference w:type="default" r:id="rId18"/>
      <w:footerReference w:type="default" r:id="rId19"/>
      <w:headerReference w:type="first" r:id="rId20"/>
      <w:pgSz w:w="11906" w:h="16838" w:code="9"/>
      <w:pgMar w:top="1134" w:right="1134" w:bottom="1134" w:left="1418" w:header="567" w:footer="567"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7" w:author="Martin Bransby" w:date="2016-04-19T08:57:00Z" w:initials="MB">
    <w:p w14:paraId="00DFA18B" w14:textId="77777777" w:rsidR="00AE5406" w:rsidRDefault="00AE5406">
      <w:pPr>
        <w:pStyle w:val="CommentText"/>
      </w:pPr>
      <w:r>
        <w:rPr>
          <w:rStyle w:val="CommentReference"/>
        </w:rPr>
        <w:annotationRef/>
      </w:r>
      <w:r>
        <w:t>Don’t know what this means?</w:t>
      </w:r>
    </w:p>
  </w:comment>
  <w:comment w:id="8" w:author="Martin Bransby" w:date="2016-04-19T08:58:00Z" w:initials="MB">
    <w:p w14:paraId="1E44EF79" w14:textId="77777777" w:rsidR="00AE5406" w:rsidRDefault="00AE5406">
      <w:pPr>
        <w:pStyle w:val="CommentText"/>
      </w:pPr>
      <w:r>
        <w:rPr>
          <w:rStyle w:val="CommentReference"/>
        </w:rPr>
        <w:annotationRef/>
      </w:r>
      <w:r>
        <w:t>Perhaps it would be easier to say, “It is becoming increasingly easier to synchronise rhythmic characters, between different AtoN for better operational effect”</w:t>
      </w:r>
    </w:p>
    <w:p w14:paraId="55A3B23E" w14:textId="77777777" w:rsidR="00AE5406" w:rsidRDefault="00AE5406">
      <w:pPr>
        <w:pStyle w:val="CommentText"/>
      </w:pPr>
      <w:r>
        <w:t>However, is this the correct place for it?</w:t>
      </w:r>
    </w:p>
  </w:comment>
  <w:comment w:id="13" w:author="Martin Bransby" w:date="2016-04-19T09:02:00Z" w:initials="MB">
    <w:p w14:paraId="03F9D18D" w14:textId="77777777" w:rsidR="00AE5406" w:rsidRDefault="00AE5406">
      <w:pPr>
        <w:pStyle w:val="CommentText"/>
      </w:pPr>
      <w:r>
        <w:rPr>
          <w:rStyle w:val="CommentReference"/>
        </w:rPr>
        <w:annotationRef/>
      </w:r>
      <w:r>
        <w:t>Reference required</w:t>
      </w:r>
    </w:p>
  </w:comment>
  <w:comment w:id="14" w:author="Aivar" w:date="2015-11-18T10:42:00Z" w:initials="A">
    <w:p w14:paraId="21E8C1ED" w14:textId="77777777" w:rsidR="0041569E" w:rsidRDefault="0041569E">
      <w:pPr>
        <w:pStyle w:val="CommentText"/>
      </w:pPr>
      <w:r>
        <w:rPr>
          <w:rStyle w:val="CommentReference"/>
        </w:rPr>
        <w:annotationRef/>
      </w:r>
      <w:r>
        <w:t>MN provides results</w:t>
      </w:r>
    </w:p>
  </w:comment>
  <w:comment w:id="15" w:author="Aivar" w:date="2015-11-18T10:41:00Z" w:initials="A">
    <w:p w14:paraId="7964614F" w14:textId="77777777" w:rsidR="0041569E" w:rsidRDefault="0041569E">
      <w:pPr>
        <w:pStyle w:val="CommentText"/>
      </w:pPr>
      <w:r>
        <w:rPr>
          <w:rStyle w:val="CommentReference"/>
        </w:rPr>
        <w:annotationRef/>
      </w:r>
      <w:r>
        <w:t>Malcolm Nicholson shall perform testing in December 2015 and provide results intersessionally</w:t>
      </w:r>
    </w:p>
  </w:comment>
  <w:comment w:id="16" w:author="Martin Bransby" w:date="2016-04-19T09:03:00Z" w:initials="MB">
    <w:p w14:paraId="1AF60717" w14:textId="77777777" w:rsidR="00AE5406" w:rsidRDefault="00AE5406">
      <w:pPr>
        <w:pStyle w:val="CommentText"/>
      </w:pPr>
      <w:r>
        <w:rPr>
          <w:rStyle w:val="CommentReference"/>
        </w:rPr>
        <w:annotationRef/>
      </w:r>
      <w:r>
        <w:t>This wasn’t done, is there a plan to do this?</w:t>
      </w:r>
    </w:p>
  </w:comment>
  <w:comment w:id="17" w:author="Aivar" w:date="2015-11-18T10:53:00Z" w:initials="A">
    <w:p w14:paraId="6B7ACCB4" w14:textId="77777777" w:rsidR="0041569E" w:rsidRDefault="0041569E">
      <w:pPr>
        <w:pStyle w:val="CommentText"/>
      </w:pPr>
      <w:r>
        <w:rPr>
          <w:rStyle w:val="CommentReference"/>
        </w:rPr>
        <w:annotationRef/>
      </w:r>
      <w:r>
        <w:t xml:space="preserve">Action item to be assigned to </w:t>
      </w:r>
      <w:proofErr w:type="spellStart"/>
      <w:r>
        <w:t>Pärtel</w:t>
      </w:r>
      <w:proofErr w:type="spellEnd"/>
      <w:r>
        <w:t xml:space="preserve"> </w:t>
      </w:r>
      <w:proofErr w:type="spellStart"/>
      <w:r>
        <w:t>Keskküla</w:t>
      </w:r>
      <w:proofErr w:type="spellEnd"/>
      <w:r>
        <w:t xml:space="preserve"> (EMA)</w:t>
      </w:r>
    </w:p>
  </w:comment>
  <w:comment w:id="72" w:author="Martin Bransby" w:date="2016-04-19T09:20:00Z" w:initials="MB">
    <w:p w14:paraId="610BFCF1" w14:textId="77777777" w:rsidR="00AE5406" w:rsidRDefault="00AE5406">
      <w:pPr>
        <w:pStyle w:val="CommentText"/>
      </w:pPr>
      <w:r>
        <w:rPr>
          <w:rStyle w:val="CommentReference"/>
        </w:rPr>
        <w:annotationRef/>
      </w:r>
      <w:r>
        <w:t>Reference required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DFA18B" w15:done="0"/>
  <w15:commentEx w15:paraId="55A3B23E" w15:done="0"/>
  <w15:commentEx w15:paraId="03F9D18D" w15:done="0"/>
  <w15:commentEx w15:paraId="21E8C1ED" w15:done="0"/>
  <w15:commentEx w15:paraId="7964614F" w15:done="0"/>
  <w15:commentEx w15:paraId="1AF60717" w15:done="0"/>
  <w15:commentEx w15:paraId="6B7ACCB4" w15:done="0"/>
  <w15:commentEx w15:paraId="610BFCF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5D3E85" w14:textId="77777777" w:rsidR="002528C7" w:rsidRDefault="002528C7" w:rsidP="009E1230">
      <w:r>
        <w:separator/>
      </w:r>
    </w:p>
  </w:endnote>
  <w:endnote w:type="continuationSeparator" w:id="0">
    <w:p w14:paraId="18DF7333" w14:textId="77777777" w:rsidR="002528C7" w:rsidRDefault="002528C7"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A636EF" w14:textId="77777777" w:rsidR="0041569E" w:rsidRPr="008136BC" w:rsidRDefault="0041569E" w:rsidP="00870A1B">
    <w:pPr>
      <w:pStyle w:val="Footer"/>
    </w:pPr>
    <w:r w:rsidRPr="008136BC">
      <w:tab/>
    </w:r>
    <w:r w:rsidRPr="008136BC">
      <w:rPr>
        <w:lang w:val="en-US"/>
      </w:rPr>
      <w:t xml:space="preserve">Page </w:t>
    </w:r>
    <w:r w:rsidR="00EB4543" w:rsidRPr="008136BC">
      <w:rPr>
        <w:lang w:val="en-US"/>
      </w:rPr>
      <w:fldChar w:fldCharType="begin"/>
    </w:r>
    <w:r w:rsidRPr="008136BC">
      <w:rPr>
        <w:lang w:val="en-US"/>
      </w:rPr>
      <w:instrText xml:space="preserve"> PAGE </w:instrText>
    </w:r>
    <w:r w:rsidR="00EB4543" w:rsidRPr="008136BC">
      <w:rPr>
        <w:lang w:val="en-US"/>
      </w:rPr>
      <w:fldChar w:fldCharType="separate"/>
    </w:r>
    <w:r w:rsidR="00087170">
      <w:rPr>
        <w:noProof/>
        <w:lang w:val="en-US"/>
      </w:rPr>
      <w:t>11</w:t>
    </w:r>
    <w:r w:rsidR="00EB4543" w:rsidRPr="008136BC">
      <w:rPr>
        <w:lang w:val="en-US"/>
      </w:rPr>
      <w:fldChar w:fldCharType="end"/>
    </w:r>
    <w:r w:rsidRPr="008136BC">
      <w:rPr>
        <w:lang w:val="en-US"/>
      </w:rPr>
      <w:t xml:space="preserve"> of </w:t>
    </w:r>
    <w:r w:rsidR="00EB4543" w:rsidRPr="008136BC">
      <w:rPr>
        <w:lang w:val="en-US"/>
      </w:rPr>
      <w:fldChar w:fldCharType="begin"/>
    </w:r>
    <w:r w:rsidRPr="008136BC">
      <w:rPr>
        <w:lang w:val="en-US"/>
      </w:rPr>
      <w:instrText xml:space="preserve"> NUMPAGES </w:instrText>
    </w:r>
    <w:r w:rsidR="00EB4543" w:rsidRPr="008136BC">
      <w:rPr>
        <w:lang w:val="en-US"/>
      </w:rPr>
      <w:fldChar w:fldCharType="separate"/>
    </w:r>
    <w:r w:rsidR="00087170">
      <w:rPr>
        <w:noProof/>
        <w:lang w:val="en-US"/>
      </w:rPr>
      <w:t>11</w:t>
    </w:r>
    <w:r w:rsidR="00EB4543"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C2959E" w14:textId="77777777" w:rsidR="002528C7" w:rsidRDefault="002528C7" w:rsidP="009E1230">
      <w:r>
        <w:separator/>
      </w:r>
    </w:p>
  </w:footnote>
  <w:footnote w:type="continuationSeparator" w:id="0">
    <w:p w14:paraId="6B4B189E" w14:textId="77777777" w:rsidR="002528C7" w:rsidRDefault="002528C7"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B27B7C" w14:textId="77777777" w:rsidR="0041569E" w:rsidRPr="007C3645" w:rsidRDefault="0041569E" w:rsidP="008136BC">
    <w:pPr>
      <w:jc w:val="center"/>
      <w:rPr>
        <w:sz w:val="20"/>
      </w:rPr>
    </w:pPr>
    <w:r w:rsidRPr="007C3645">
      <w:rPr>
        <w:sz w:val="20"/>
      </w:rPr>
      <w:t>Draft Guideline #### – Selection of Rhythmic Characters of Lights on Aids to Navigation</w:t>
    </w:r>
  </w:p>
  <w:p w14:paraId="7C37EDDB" w14:textId="77777777" w:rsidR="0041569E" w:rsidRDefault="0041569E" w:rsidP="008136BC">
    <w:pPr>
      <w:pBdr>
        <w:bottom w:val="single" w:sz="4" w:space="1" w:color="auto"/>
      </w:pBdr>
      <w:jc w:val="center"/>
    </w:pPr>
    <w:r w:rsidRPr="007C3645">
      <w:rPr>
        <w:sz w:val="20"/>
      </w:rPr>
      <w:t xml:space="preserve">Date Issued </w:t>
    </w:r>
    <w:r>
      <w:rPr>
        <w:sz w:val="20"/>
      </w:rPr>
      <w:t>2015-11-1</w:t>
    </w:r>
    <w:r w:rsidR="000955AC">
      <w:rPr>
        <w:sz w:val="20"/>
      </w:rPr>
      <w:t>9</w:t>
    </w:r>
    <w:r w:rsidRPr="007C3645">
      <w:rPr>
        <w:sz w:val="20"/>
      </w:rPr>
      <w:t xml:space="preserve"> </w:t>
    </w:r>
  </w:p>
  <w:p w14:paraId="08ACD20A" w14:textId="77777777" w:rsidR="0041569E" w:rsidRDefault="0041569E">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B1D55" w14:textId="77777777" w:rsidR="00E52EBE" w:rsidRDefault="00E52EBE" w:rsidP="00013D98">
    <w:pPr>
      <w:pStyle w:val="Header"/>
      <w:jc w:val="right"/>
    </w:pPr>
    <w:r>
      <w:t>ENG5-9.11</w:t>
    </w:r>
  </w:p>
  <w:p w14:paraId="283117C7" w14:textId="77777777" w:rsidR="00622D07" w:rsidRDefault="00E52EBE" w:rsidP="00013D98">
    <w:pPr>
      <w:pStyle w:val="Header"/>
      <w:jc w:val="right"/>
    </w:pPr>
    <w:r>
      <w:t xml:space="preserve">Formerly </w:t>
    </w:r>
    <w:r w:rsidR="00F574B2">
      <w:t>ARM4-12.1.9 (</w:t>
    </w:r>
    <w:r w:rsidR="001E7E2A">
      <w:t>ARM4-3.3.7</w:t>
    </w:r>
    <w:r w:rsidR="00F574B2">
      <w:t>)</w:t>
    </w:r>
  </w:p>
  <w:p w14:paraId="7E69F538" w14:textId="77777777" w:rsidR="006547AD" w:rsidRDefault="006547A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nsid w:val="08B7792C"/>
    <w:multiLevelType w:val="hybridMultilevel"/>
    <w:tmpl w:val="9B349FD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CFF1FB8"/>
    <w:multiLevelType w:val="multilevel"/>
    <w:tmpl w:val="AA12F0BC"/>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993"/>
        </w:tabs>
        <w:ind w:left="142"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0">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3">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nsid w:val="6F5730FA"/>
    <w:multiLevelType w:val="hybridMultilevel"/>
    <w:tmpl w:val="62C6E33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7"/>
  </w:num>
  <w:num w:numId="3">
    <w:abstractNumId w:val="10"/>
  </w:num>
  <w:num w:numId="4">
    <w:abstractNumId w:val="2"/>
  </w:num>
  <w:num w:numId="5">
    <w:abstractNumId w:val="16"/>
  </w:num>
  <w:num w:numId="6">
    <w:abstractNumId w:val="9"/>
  </w:num>
  <w:num w:numId="7">
    <w:abstractNumId w:val="14"/>
  </w:num>
  <w:num w:numId="8">
    <w:abstractNumId w:val="17"/>
  </w:num>
  <w:num w:numId="9">
    <w:abstractNumId w:val="12"/>
  </w:num>
  <w:num w:numId="10">
    <w:abstractNumId w:val="0"/>
  </w:num>
  <w:num w:numId="11">
    <w:abstractNumId w:val="11"/>
  </w:num>
  <w:num w:numId="12">
    <w:abstractNumId w:val="8"/>
  </w:num>
  <w:num w:numId="13">
    <w:abstractNumId w:val="4"/>
  </w:num>
  <w:num w:numId="14">
    <w:abstractNumId w:val="13"/>
  </w:num>
  <w:num w:numId="15">
    <w:abstractNumId w:val="6"/>
  </w:num>
  <w:num w:numId="16">
    <w:abstractNumId w:val="5"/>
  </w:num>
  <w:num w:numId="17">
    <w:abstractNumId w:val="3"/>
  </w:num>
  <w:num w:numId="18">
    <w:abstractNumId w:val="5"/>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4"/>
  </w:num>
  <w:num w:numId="22">
    <w:abstractNumId w:val="15"/>
  </w:num>
  <w:num w:numId="23">
    <w:abstractNumId w:val="4"/>
  </w:num>
  <w:num w:numId="24">
    <w:abstractNumId w:val="6"/>
  </w:num>
  <w:num w:numId="25">
    <w:abstractNumId w:val="6"/>
    <w:lvlOverride w:ilvl="0">
      <w:startOverride w:val="1"/>
    </w:lvlOverride>
  </w:num>
  <w:num w:numId="26">
    <w:abstractNumId w:val="6"/>
  </w:num>
  <w:num w:numId="27">
    <w:abstractNumId w:val="6"/>
    <w:lvlOverride w:ilvl="0">
      <w:startOverride w:val="1"/>
    </w:lvlOverride>
  </w:num>
  <w:num w:numId="28">
    <w:abstractNumId w:val="6"/>
  </w:num>
  <w:num w:numId="29">
    <w:abstractNumId w:val="6"/>
  </w:num>
  <w:num w:numId="30">
    <w:abstractNumId w:val="6"/>
  </w:num>
  <w:numIdMacAtCleanup w:val="1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tin Bransby">
    <w15:presenceInfo w15:providerId="Windows Live" w15:userId="31a09074e66ccb8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hyphenationZone w:val="425"/>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E650B"/>
    <w:rsid w:val="00006D65"/>
    <w:rsid w:val="00013D98"/>
    <w:rsid w:val="000236C6"/>
    <w:rsid w:val="0002494E"/>
    <w:rsid w:val="0002574B"/>
    <w:rsid w:val="00032948"/>
    <w:rsid w:val="000420D8"/>
    <w:rsid w:val="000448A8"/>
    <w:rsid w:val="00045D3E"/>
    <w:rsid w:val="00072658"/>
    <w:rsid w:val="00073ADA"/>
    <w:rsid w:val="000831D7"/>
    <w:rsid w:val="00083C24"/>
    <w:rsid w:val="00087170"/>
    <w:rsid w:val="00087217"/>
    <w:rsid w:val="000878CD"/>
    <w:rsid w:val="000955AC"/>
    <w:rsid w:val="00100660"/>
    <w:rsid w:val="001116F8"/>
    <w:rsid w:val="00111B3F"/>
    <w:rsid w:val="00114CE7"/>
    <w:rsid w:val="001240A0"/>
    <w:rsid w:val="001260F4"/>
    <w:rsid w:val="00133165"/>
    <w:rsid w:val="00137456"/>
    <w:rsid w:val="00145109"/>
    <w:rsid w:val="00154126"/>
    <w:rsid w:val="0016007C"/>
    <w:rsid w:val="001600B5"/>
    <w:rsid w:val="0016287F"/>
    <w:rsid w:val="00162C42"/>
    <w:rsid w:val="00163989"/>
    <w:rsid w:val="0018656F"/>
    <w:rsid w:val="0018741A"/>
    <w:rsid w:val="00190B2B"/>
    <w:rsid w:val="0019238B"/>
    <w:rsid w:val="001929D8"/>
    <w:rsid w:val="00197F90"/>
    <w:rsid w:val="001A2B50"/>
    <w:rsid w:val="001A603A"/>
    <w:rsid w:val="001B2D7D"/>
    <w:rsid w:val="001C186B"/>
    <w:rsid w:val="001C3AA0"/>
    <w:rsid w:val="001C604F"/>
    <w:rsid w:val="001C670A"/>
    <w:rsid w:val="001D294D"/>
    <w:rsid w:val="001D34B2"/>
    <w:rsid w:val="001D375A"/>
    <w:rsid w:val="001D3B7C"/>
    <w:rsid w:val="001D5DFD"/>
    <w:rsid w:val="001D7A28"/>
    <w:rsid w:val="001E0A65"/>
    <w:rsid w:val="001E2CD0"/>
    <w:rsid w:val="001E5C3C"/>
    <w:rsid w:val="001E7E2A"/>
    <w:rsid w:val="001F146A"/>
    <w:rsid w:val="00202663"/>
    <w:rsid w:val="00207DD1"/>
    <w:rsid w:val="00212C8C"/>
    <w:rsid w:val="00230CD8"/>
    <w:rsid w:val="0023295F"/>
    <w:rsid w:val="00244044"/>
    <w:rsid w:val="002528C7"/>
    <w:rsid w:val="0025611D"/>
    <w:rsid w:val="002633E6"/>
    <w:rsid w:val="002724C2"/>
    <w:rsid w:val="00277327"/>
    <w:rsid w:val="00283070"/>
    <w:rsid w:val="002835CE"/>
    <w:rsid w:val="002915E1"/>
    <w:rsid w:val="00291C5A"/>
    <w:rsid w:val="002924AD"/>
    <w:rsid w:val="0029303B"/>
    <w:rsid w:val="00294437"/>
    <w:rsid w:val="002A6AAB"/>
    <w:rsid w:val="002B143F"/>
    <w:rsid w:val="002B4786"/>
    <w:rsid w:val="002B784B"/>
    <w:rsid w:val="002D36CC"/>
    <w:rsid w:val="002D6AE7"/>
    <w:rsid w:val="002E7CE7"/>
    <w:rsid w:val="002F0343"/>
    <w:rsid w:val="002F7535"/>
    <w:rsid w:val="003022F9"/>
    <w:rsid w:val="003024C8"/>
    <w:rsid w:val="003038EB"/>
    <w:rsid w:val="00310496"/>
    <w:rsid w:val="00313D2B"/>
    <w:rsid w:val="003163A8"/>
    <w:rsid w:val="00317D7F"/>
    <w:rsid w:val="0032315C"/>
    <w:rsid w:val="00324505"/>
    <w:rsid w:val="0032752D"/>
    <w:rsid w:val="00350165"/>
    <w:rsid w:val="00353904"/>
    <w:rsid w:val="00356E45"/>
    <w:rsid w:val="003650AC"/>
    <w:rsid w:val="00366FF8"/>
    <w:rsid w:val="00367156"/>
    <w:rsid w:val="00371BEF"/>
    <w:rsid w:val="003771D3"/>
    <w:rsid w:val="00380009"/>
    <w:rsid w:val="00380C7B"/>
    <w:rsid w:val="00395D68"/>
    <w:rsid w:val="003A2960"/>
    <w:rsid w:val="003A4769"/>
    <w:rsid w:val="003B1D58"/>
    <w:rsid w:val="003B4ED3"/>
    <w:rsid w:val="003B6EE7"/>
    <w:rsid w:val="003C199A"/>
    <w:rsid w:val="003C25A1"/>
    <w:rsid w:val="003D377B"/>
    <w:rsid w:val="003D3830"/>
    <w:rsid w:val="003F23D2"/>
    <w:rsid w:val="004017B5"/>
    <w:rsid w:val="0041569E"/>
    <w:rsid w:val="00422E65"/>
    <w:rsid w:val="00460028"/>
    <w:rsid w:val="004623AC"/>
    <w:rsid w:val="0047081F"/>
    <w:rsid w:val="00475439"/>
    <w:rsid w:val="00486663"/>
    <w:rsid w:val="004A02F4"/>
    <w:rsid w:val="004A104C"/>
    <w:rsid w:val="004A1D5A"/>
    <w:rsid w:val="004A3893"/>
    <w:rsid w:val="004B1598"/>
    <w:rsid w:val="004B1BF1"/>
    <w:rsid w:val="004B404D"/>
    <w:rsid w:val="004C045C"/>
    <w:rsid w:val="004C098C"/>
    <w:rsid w:val="004C2F5C"/>
    <w:rsid w:val="004C750F"/>
    <w:rsid w:val="004D5FA9"/>
    <w:rsid w:val="004E650B"/>
    <w:rsid w:val="004F0F1D"/>
    <w:rsid w:val="004F17F7"/>
    <w:rsid w:val="004F661E"/>
    <w:rsid w:val="004F72F9"/>
    <w:rsid w:val="00507C56"/>
    <w:rsid w:val="00515570"/>
    <w:rsid w:val="00516166"/>
    <w:rsid w:val="00521934"/>
    <w:rsid w:val="0052391D"/>
    <w:rsid w:val="00543859"/>
    <w:rsid w:val="005446FF"/>
    <w:rsid w:val="0056226F"/>
    <w:rsid w:val="00564600"/>
    <w:rsid w:val="00574B7D"/>
    <w:rsid w:val="0057567A"/>
    <w:rsid w:val="00582569"/>
    <w:rsid w:val="00586E7B"/>
    <w:rsid w:val="00590366"/>
    <w:rsid w:val="00590D59"/>
    <w:rsid w:val="005A2354"/>
    <w:rsid w:val="005A6C35"/>
    <w:rsid w:val="005C0042"/>
    <w:rsid w:val="005C1481"/>
    <w:rsid w:val="005C5058"/>
    <w:rsid w:val="005C556F"/>
    <w:rsid w:val="005C61FC"/>
    <w:rsid w:val="005E3CE3"/>
    <w:rsid w:val="00610149"/>
    <w:rsid w:val="00620082"/>
    <w:rsid w:val="00622D07"/>
    <w:rsid w:val="00625C09"/>
    <w:rsid w:val="00632734"/>
    <w:rsid w:val="006422F8"/>
    <w:rsid w:val="006427BF"/>
    <w:rsid w:val="00642C8F"/>
    <w:rsid w:val="006544EA"/>
    <w:rsid w:val="006547AD"/>
    <w:rsid w:val="00655287"/>
    <w:rsid w:val="00666C42"/>
    <w:rsid w:val="006760A5"/>
    <w:rsid w:val="006778DB"/>
    <w:rsid w:val="00681D7F"/>
    <w:rsid w:val="006A0C34"/>
    <w:rsid w:val="006B0A17"/>
    <w:rsid w:val="006B3224"/>
    <w:rsid w:val="006B7CCA"/>
    <w:rsid w:val="006C17FF"/>
    <w:rsid w:val="006C4FEB"/>
    <w:rsid w:val="006E138C"/>
    <w:rsid w:val="006E56F0"/>
    <w:rsid w:val="006E71A4"/>
    <w:rsid w:val="006F1F26"/>
    <w:rsid w:val="006F2FAF"/>
    <w:rsid w:val="006F5BF7"/>
    <w:rsid w:val="0070403D"/>
    <w:rsid w:val="0070512D"/>
    <w:rsid w:val="00716EE4"/>
    <w:rsid w:val="00721DBE"/>
    <w:rsid w:val="00724B43"/>
    <w:rsid w:val="007367B0"/>
    <w:rsid w:val="007379A8"/>
    <w:rsid w:val="00747229"/>
    <w:rsid w:val="00747757"/>
    <w:rsid w:val="0075116D"/>
    <w:rsid w:val="0075170E"/>
    <w:rsid w:val="00752173"/>
    <w:rsid w:val="007529D1"/>
    <w:rsid w:val="00756B84"/>
    <w:rsid w:val="00757046"/>
    <w:rsid w:val="0076249A"/>
    <w:rsid w:val="0076347C"/>
    <w:rsid w:val="00766E47"/>
    <w:rsid w:val="00767FC6"/>
    <w:rsid w:val="00780111"/>
    <w:rsid w:val="00780454"/>
    <w:rsid w:val="007A0EDC"/>
    <w:rsid w:val="007A20D3"/>
    <w:rsid w:val="007A2EEB"/>
    <w:rsid w:val="007B2D9D"/>
    <w:rsid w:val="007B4195"/>
    <w:rsid w:val="007B5265"/>
    <w:rsid w:val="007C3645"/>
    <w:rsid w:val="007C685A"/>
    <w:rsid w:val="007E3827"/>
    <w:rsid w:val="007E3C5B"/>
    <w:rsid w:val="007E43BC"/>
    <w:rsid w:val="007E6D53"/>
    <w:rsid w:val="00804767"/>
    <w:rsid w:val="00806501"/>
    <w:rsid w:val="008068B2"/>
    <w:rsid w:val="00810EC1"/>
    <w:rsid w:val="008136BC"/>
    <w:rsid w:val="00820895"/>
    <w:rsid w:val="00841016"/>
    <w:rsid w:val="00851EDD"/>
    <w:rsid w:val="00856505"/>
    <w:rsid w:val="00857962"/>
    <w:rsid w:val="00862188"/>
    <w:rsid w:val="008636B2"/>
    <w:rsid w:val="00863D8E"/>
    <w:rsid w:val="0087060C"/>
    <w:rsid w:val="00870A1B"/>
    <w:rsid w:val="0087112A"/>
    <w:rsid w:val="00882C3C"/>
    <w:rsid w:val="00893A60"/>
    <w:rsid w:val="008A1027"/>
    <w:rsid w:val="008A67F9"/>
    <w:rsid w:val="008B2A70"/>
    <w:rsid w:val="008C68EF"/>
    <w:rsid w:val="008D0A0F"/>
    <w:rsid w:val="008D3E6A"/>
    <w:rsid w:val="008E2BCC"/>
    <w:rsid w:val="008F0D57"/>
    <w:rsid w:val="008F2997"/>
    <w:rsid w:val="008F2E8A"/>
    <w:rsid w:val="008F5390"/>
    <w:rsid w:val="00904842"/>
    <w:rsid w:val="00905348"/>
    <w:rsid w:val="00906D04"/>
    <w:rsid w:val="00911C04"/>
    <w:rsid w:val="00916A3B"/>
    <w:rsid w:val="00921872"/>
    <w:rsid w:val="00922B53"/>
    <w:rsid w:val="00932AEE"/>
    <w:rsid w:val="00932B5F"/>
    <w:rsid w:val="0093304A"/>
    <w:rsid w:val="009426DC"/>
    <w:rsid w:val="009504E2"/>
    <w:rsid w:val="00954C24"/>
    <w:rsid w:val="00956293"/>
    <w:rsid w:val="009628EB"/>
    <w:rsid w:val="00983B71"/>
    <w:rsid w:val="00984023"/>
    <w:rsid w:val="009866BA"/>
    <w:rsid w:val="00986D5A"/>
    <w:rsid w:val="00994846"/>
    <w:rsid w:val="009A2C02"/>
    <w:rsid w:val="009B053A"/>
    <w:rsid w:val="009B30D7"/>
    <w:rsid w:val="009B52DD"/>
    <w:rsid w:val="009B54A0"/>
    <w:rsid w:val="009C22FA"/>
    <w:rsid w:val="009C293D"/>
    <w:rsid w:val="009C2D0C"/>
    <w:rsid w:val="009C3A2D"/>
    <w:rsid w:val="009C3F2C"/>
    <w:rsid w:val="009C5110"/>
    <w:rsid w:val="009C6985"/>
    <w:rsid w:val="009C7792"/>
    <w:rsid w:val="009D215E"/>
    <w:rsid w:val="009D5327"/>
    <w:rsid w:val="009E1230"/>
    <w:rsid w:val="009E2F87"/>
    <w:rsid w:val="00A02B80"/>
    <w:rsid w:val="00A03B94"/>
    <w:rsid w:val="00A105A1"/>
    <w:rsid w:val="00A10C41"/>
    <w:rsid w:val="00A14A4B"/>
    <w:rsid w:val="00A163D8"/>
    <w:rsid w:val="00A21909"/>
    <w:rsid w:val="00A254EE"/>
    <w:rsid w:val="00A27A7A"/>
    <w:rsid w:val="00A27C4B"/>
    <w:rsid w:val="00A338E3"/>
    <w:rsid w:val="00A41A5C"/>
    <w:rsid w:val="00A44622"/>
    <w:rsid w:val="00A608CF"/>
    <w:rsid w:val="00A60A43"/>
    <w:rsid w:val="00A6234F"/>
    <w:rsid w:val="00A63E93"/>
    <w:rsid w:val="00A70699"/>
    <w:rsid w:val="00A761A8"/>
    <w:rsid w:val="00A77F07"/>
    <w:rsid w:val="00A8586F"/>
    <w:rsid w:val="00A91A87"/>
    <w:rsid w:val="00A92153"/>
    <w:rsid w:val="00AA1BDB"/>
    <w:rsid w:val="00AB5CAB"/>
    <w:rsid w:val="00AC2C6D"/>
    <w:rsid w:val="00AC3AE4"/>
    <w:rsid w:val="00AC4180"/>
    <w:rsid w:val="00AC5F56"/>
    <w:rsid w:val="00AC7E94"/>
    <w:rsid w:val="00AE5406"/>
    <w:rsid w:val="00AE5700"/>
    <w:rsid w:val="00AF2552"/>
    <w:rsid w:val="00AF375A"/>
    <w:rsid w:val="00AF615B"/>
    <w:rsid w:val="00B01A77"/>
    <w:rsid w:val="00B103B8"/>
    <w:rsid w:val="00B12FEA"/>
    <w:rsid w:val="00B1689B"/>
    <w:rsid w:val="00B25140"/>
    <w:rsid w:val="00B30795"/>
    <w:rsid w:val="00B344BD"/>
    <w:rsid w:val="00B43C65"/>
    <w:rsid w:val="00B46C21"/>
    <w:rsid w:val="00B52679"/>
    <w:rsid w:val="00B534F2"/>
    <w:rsid w:val="00B55BC7"/>
    <w:rsid w:val="00B6186B"/>
    <w:rsid w:val="00B6592F"/>
    <w:rsid w:val="00B6686E"/>
    <w:rsid w:val="00B66DC6"/>
    <w:rsid w:val="00B71E42"/>
    <w:rsid w:val="00B74B4D"/>
    <w:rsid w:val="00B75C73"/>
    <w:rsid w:val="00BA27BC"/>
    <w:rsid w:val="00BA74A4"/>
    <w:rsid w:val="00BA7791"/>
    <w:rsid w:val="00BB3EBC"/>
    <w:rsid w:val="00BB631D"/>
    <w:rsid w:val="00BD066E"/>
    <w:rsid w:val="00BD11AF"/>
    <w:rsid w:val="00BE1BEC"/>
    <w:rsid w:val="00BF0BA6"/>
    <w:rsid w:val="00BF4012"/>
    <w:rsid w:val="00C01D8D"/>
    <w:rsid w:val="00C02268"/>
    <w:rsid w:val="00C04C7E"/>
    <w:rsid w:val="00C06CD5"/>
    <w:rsid w:val="00C109ED"/>
    <w:rsid w:val="00C120B1"/>
    <w:rsid w:val="00C1560E"/>
    <w:rsid w:val="00C37351"/>
    <w:rsid w:val="00C503BD"/>
    <w:rsid w:val="00C511CD"/>
    <w:rsid w:val="00C528B9"/>
    <w:rsid w:val="00C531DA"/>
    <w:rsid w:val="00C6268F"/>
    <w:rsid w:val="00C67B4B"/>
    <w:rsid w:val="00C75503"/>
    <w:rsid w:val="00C75842"/>
    <w:rsid w:val="00C92711"/>
    <w:rsid w:val="00CA0298"/>
    <w:rsid w:val="00CB5315"/>
    <w:rsid w:val="00CB5860"/>
    <w:rsid w:val="00CB68D0"/>
    <w:rsid w:val="00CD20AD"/>
    <w:rsid w:val="00CD7575"/>
    <w:rsid w:val="00CF41D5"/>
    <w:rsid w:val="00D04F43"/>
    <w:rsid w:val="00D145F2"/>
    <w:rsid w:val="00D16DE0"/>
    <w:rsid w:val="00D277A9"/>
    <w:rsid w:val="00D31A0E"/>
    <w:rsid w:val="00D3428B"/>
    <w:rsid w:val="00D50131"/>
    <w:rsid w:val="00D50EC9"/>
    <w:rsid w:val="00D52150"/>
    <w:rsid w:val="00D62C44"/>
    <w:rsid w:val="00D702EC"/>
    <w:rsid w:val="00D847AD"/>
    <w:rsid w:val="00D84FA5"/>
    <w:rsid w:val="00D86269"/>
    <w:rsid w:val="00D86532"/>
    <w:rsid w:val="00D879DA"/>
    <w:rsid w:val="00D95218"/>
    <w:rsid w:val="00D95FCE"/>
    <w:rsid w:val="00DA3BCD"/>
    <w:rsid w:val="00DB585F"/>
    <w:rsid w:val="00DC146E"/>
    <w:rsid w:val="00DC1CA6"/>
    <w:rsid w:val="00DC3B75"/>
    <w:rsid w:val="00DC5F65"/>
    <w:rsid w:val="00DD6174"/>
    <w:rsid w:val="00DE0C8A"/>
    <w:rsid w:val="00DE69EC"/>
    <w:rsid w:val="00DE7FF5"/>
    <w:rsid w:val="00DF2B38"/>
    <w:rsid w:val="00DF41C4"/>
    <w:rsid w:val="00E04BE6"/>
    <w:rsid w:val="00E22901"/>
    <w:rsid w:val="00E37CF6"/>
    <w:rsid w:val="00E47819"/>
    <w:rsid w:val="00E51EE1"/>
    <w:rsid w:val="00E52EBE"/>
    <w:rsid w:val="00E578E3"/>
    <w:rsid w:val="00E65CAF"/>
    <w:rsid w:val="00E711D8"/>
    <w:rsid w:val="00E7325C"/>
    <w:rsid w:val="00E7550C"/>
    <w:rsid w:val="00E84B3B"/>
    <w:rsid w:val="00E96B82"/>
    <w:rsid w:val="00EA3063"/>
    <w:rsid w:val="00EA6F62"/>
    <w:rsid w:val="00EB08E9"/>
    <w:rsid w:val="00EB4543"/>
    <w:rsid w:val="00EB5C07"/>
    <w:rsid w:val="00EB6578"/>
    <w:rsid w:val="00EB6A7F"/>
    <w:rsid w:val="00EB73E1"/>
    <w:rsid w:val="00EC3742"/>
    <w:rsid w:val="00EC3762"/>
    <w:rsid w:val="00ED2684"/>
    <w:rsid w:val="00EE1B9A"/>
    <w:rsid w:val="00EF7D00"/>
    <w:rsid w:val="00F06D70"/>
    <w:rsid w:val="00F11318"/>
    <w:rsid w:val="00F12029"/>
    <w:rsid w:val="00F1531A"/>
    <w:rsid w:val="00F155DC"/>
    <w:rsid w:val="00F15C1B"/>
    <w:rsid w:val="00F321D9"/>
    <w:rsid w:val="00F440A2"/>
    <w:rsid w:val="00F51F78"/>
    <w:rsid w:val="00F52251"/>
    <w:rsid w:val="00F54527"/>
    <w:rsid w:val="00F574B2"/>
    <w:rsid w:val="00F62C4F"/>
    <w:rsid w:val="00F650C7"/>
    <w:rsid w:val="00F70C1B"/>
    <w:rsid w:val="00F710A0"/>
    <w:rsid w:val="00F72DAC"/>
    <w:rsid w:val="00F74043"/>
    <w:rsid w:val="00F80267"/>
    <w:rsid w:val="00F80685"/>
    <w:rsid w:val="00F81CB0"/>
    <w:rsid w:val="00F87F67"/>
    <w:rsid w:val="00FA1537"/>
    <w:rsid w:val="00FA7B8B"/>
    <w:rsid w:val="00FB02D4"/>
    <w:rsid w:val="00FB5A77"/>
    <w:rsid w:val="00FC493F"/>
    <w:rsid w:val="00FD4E4F"/>
    <w:rsid w:val="00FE1FB7"/>
    <w:rsid w:val="00FE4F51"/>
    <w:rsid w:val="00FF511E"/>
    <w:rsid w:val="00FF7989"/>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C082697"/>
  <w15:docId w15:val="{F48734BF-6347-4737-9A6C-D79124729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13"/>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3"/>
      </w:numPr>
      <w:spacing w:before="120" w:after="120"/>
      <w:outlineLvl w:val="1"/>
    </w:pPr>
    <w:rPr>
      <w:b/>
    </w:rPr>
  </w:style>
  <w:style w:type="paragraph" w:styleId="Heading3">
    <w:name w:val="heading 3"/>
    <w:basedOn w:val="Normal"/>
    <w:next w:val="BodyTextFirstIndent2"/>
    <w:qFormat/>
    <w:rsid w:val="004A3893"/>
    <w:pPr>
      <w:keepNext/>
      <w:numPr>
        <w:ilvl w:val="2"/>
        <w:numId w:val="13"/>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3"/>
      </w:numPr>
      <w:spacing w:before="120" w:after="120"/>
      <w:outlineLvl w:val="3"/>
    </w:pPr>
    <w:rPr>
      <w:szCs w:val="20"/>
      <w:lang w:eastAsia="de-DE"/>
    </w:rPr>
  </w:style>
  <w:style w:type="paragraph" w:styleId="Heading5">
    <w:name w:val="heading 5"/>
    <w:basedOn w:val="Normal"/>
    <w:next w:val="Normal"/>
    <w:qFormat/>
    <w:rsid w:val="00B534F2"/>
    <w:pPr>
      <w:numPr>
        <w:ilvl w:val="4"/>
        <w:numId w:val="13"/>
      </w:numPr>
      <w:spacing w:before="240" w:after="60"/>
      <w:outlineLvl w:val="4"/>
    </w:pPr>
    <w:rPr>
      <w:szCs w:val="20"/>
      <w:lang w:val="de-DE" w:eastAsia="de-DE"/>
    </w:rPr>
  </w:style>
  <w:style w:type="paragraph" w:styleId="Heading6">
    <w:name w:val="heading 6"/>
    <w:basedOn w:val="Normal"/>
    <w:next w:val="Normal"/>
    <w:qFormat/>
    <w:rsid w:val="00B534F2"/>
    <w:pPr>
      <w:numPr>
        <w:ilvl w:val="5"/>
        <w:numId w:val="13"/>
      </w:numPr>
      <w:spacing w:before="240" w:after="60"/>
      <w:outlineLvl w:val="5"/>
    </w:pPr>
    <w:rPr>
      <w:i/>
      <w:szCs w:val="20"/>
      <w:lang w:val="de-DE" w:eastAsia="de-DE"/>
    </w:rPr>
  </w:style>
  <w:style w:type="paragraph" w:styleId="Heading7">
    <w:name w:val="heading 7"/>
    <w:basedOn w:val="Normal"/>
    <w:next w:val="Normal"/>
    <w:qFormat/>
    <w:rsid w:val="00B534F2"/>
    <w:pPr>
      <w:numPr>
        <w:ilvl w:val="6"/>
        <w:numId w:val="13"/>
      </w:numPr>
      <w:spacing w:before="240" w:after="60"/>
      <w:outlineLvl w:val="6"/>
    </w:pPr>
    <w:rPr>
      <w:szCs w:val="20"/>
      <w:lang w:val="de-DE" w:eastAsia="de-DE"/>
    </w:rPr>
  </w:style>
  <w:style w:type="paragraph" w:styleId="Heading8">
    <w:name w:val="heading 8"/>
    <w:basedOn w:val="Normal"/>
    <w:next w:val="Normal"/>
    <w:qFormat/>
    <w:rsid w:val="00B534F2"/>
    <w:pPr>
      <w:numPr>
        <w:ilvl w:val="7"/>
        <w:numId w:val="13"/>
      </w:numPr>
      <w:spacing w:before="240" w:after="60"/>
      <w:outlineLvl w:val="7"/>
    </w:pPr>
    <w:rPr>
      <w:i/>
      <w:szCs w:val="20"/>
      <w:lang w:val="de-DE" w:eastAsia="de-DE"/>
    </w:rPr>
  </w:style>
  <w:style w:type="paragraph" w:styleId="Heading9">
    <w:name w:val="heading 9"/>
    <w:basedOn w:val="Normal"/>
    <w:next w:val="Normal"/>
    <w:qFormat/>
    <w:rsid w:val="00B534F2"/>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14"/>
      </w:numPr>
      <w:jc w:val="both"/>
    </w:pPr>
    <w:rPr>
      <w:snapToGrid w:val="0"/>
      <w:kern w:val="0"/>
      <w:lang w:eastAsia="en-GB"/>
    </w:rPr>
  </w:style>
  <w:style w:type="paragraph" w:customStyle="1" w:styleId="Appendix">
    <w:name w:val="Appendix"/>
    <w:basedOn w:val="Normal"/>
    <w:next w:val="Heading1"/>
    <w:qFormat/>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4"/>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rPr>
  </w:style>
  <w:style w:type="paragraph" w:customStyle="1" w:styleId="List1indent">
    <w:name w:val="List 1 indent"/>
    <w:basedOn w:val="Normal"/>
    <w:qFormat/>
    <w:rsid w:val="007379A8"/>
    <w:pPr>
      <w:numPr>
        <w:ilvl w:val="1"/>
        <w:numId w:val="8"/>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9"/>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5"/>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1"/>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qFormat/>
    <w:rsid w:val="006E71A4"/>
    <w:pPr>
      <w:tabs>
        <w:tab w:val="left" w:pos="567"/>
        <w:tab w:val="right" w:pos="9639"/>
      </w:tabs>
      <w:spacing w:before="120"/>
      <w:ind w:left="567" w:right="142" w:hanging="567"/>
      <w:jc w:val="both"/>
    </w:pPr>
    <w:rPr>
      <w:b/>
      <w:bCs/>
      <w:caps/>
    </w:rPr>
  </w:style>
  <w:style w:type="paragraph" w:styleId="TOC2">
    <w:name w:val="toc 2"/>
    <w:basedOn w:val="Normal"/>
    <w:next w:val="Normal"/>
    <w:uiPriority w:val="39"/>
    <w:qFormat/>
    <w:rsid w:val="00B534F2"/>
    <w:pPr>
      <w:tabs>
        <w:tab w:val="left" w:pos="851"/>
        <w:tab w:val="right" w:pos="9639"/>
      </w:tabs>
      <w:spacing w:before="120" w:after="120"/>
    </w:pPr>
    <w:rPr>
      <w:bCs/>
      <w:szCs w:val="20"/>
    </w:rPr>
  </w:style>
  <w:style w:type="paragraph" w:styleId="TOC3">
    <w:name w:val="toc 3"/>
    <w:basedOn w:val="Normal"/>
    <w:next w:val="Normal"/>
    <w:uiPriority w:val="39"/>
    <w:qFormat/>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autoRedefine/>
    <w:qFormat/>
    <w:rsid w:val="00B52679"/>
    <w:pPr>
      <w:numPr>
        <w:numId w:val="16"/>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16"/>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2"/>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2"/>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2"/>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customStyle="1" w:styleId="Default">
    <w:name w:val="Default"/>
    <w:rsid w:val="00AF2552"/>
    <w:pPr>
      <w:autoSpaceDE w:val="0"/>
      <w:autoSpaceDN w:val="0"/>
      <w:adjustRightInd w:val="0"/>
    </w:pPr>
    <w:rPr>
      <w:color w:val="000000"/>
      <w:sz w:val="24"/>
      <w:szCs w:val="24"/>
      <w:lang w:val="et-EE"/>
    </w:rPr>
  </w:style>
  <w:style w:type="paragraph" w:styleId="TOCHeading">
    <w:name w:val="TOC Heading"/>
    <w:basedOn w:val="Heading1"/>
    <w:next w:val="Normal"/>
    <w:uiPriority w:val="39"/>
    <w:semiHidden/>
    <w:unhideWhenUsed/>
    <w:qFormat/>
    <w:rsid w:val="001260F4"/>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en-US" w:eastAsia="ja-JP"/>
    </w:rPr>
  </w:style>
  <w:style w:type="paragraph" w:styleId="Caption">
    <w:name w:val="caption"/>
    <w:basedOn w:val="Normal"/>
    <w:next w:val="Normal"/>
    <w:unhideWhenUsed/>
    <w:qFormat/>
    <w:rsid w:val="00294437"/>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iala-aism.org" TargetMode="Externa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image" Target="media/image3.png"/><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E5AA70-4A4C-4595-BC04-B0EED571C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3938</Words>
  <Characters>22452</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Guidelline Template</vt:lpstr>
    </vt:vector>
  </TitlesOfParts>
  <Company>HP</Company>
  <LinksUpToDate>false</LinksUpToDate>
  <CharactersWithSpaces>26338</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Aivar</dc:creator>
  <cp:lastModifiedBy>Seamus Doyle</cp:lastModifiedBy>
  <cp:revision>5</cp:revision>
  <cp:lastPrinted>2008-12-16T07:01:00Z</cp:lastPrinted>
  <dcterms:created xsi:type="dcterms:W3CDTF">2016-04-21T10:39:00Z</dcterms:created>
  <dcterms:modified xsi:type="dcterms:W3CDTF">2016-07-08T15:47:00Z</dcterms:modified>
</cp:coreProperties>
</file>